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1EB85"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2C452D00"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r w:rsidR="00F432DC">
        <w:rPr>
          <w:rFonts w:ascii="GHEA Grapalat" w:hAnsi="GHEA Grapalat"/>
          <w:i/>
          <w:lang w:val="en-US"/>
        </w:rPr>
        <w:t>a</w:t>
      </w:r>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14:paraId="74DC311D"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3E5516C1"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6156AF45"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58EDD01"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64C161A1"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69CB3766" w14:textId="5FD0A6D2"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C7ED2">
        <w:rPr>
          <w:rFonts w:ascii="GHEA Grapalat" w:hAnsi="GHEA Grapalat"/>
          <w:i w:val="0"/>
          <w:sz w:val="24"/>
          <w:szCs w:val="24"/>
          <w:lang w:val="hy-AM"/>
        </w:rPr>
        <w:t>12</w:t>
      </w:r>
      <w:r w:rsidRPr="009044F1">
        <w:rPr>
          <w:rFonts w:ascii="GHEA Grapalat" w:hAnsi="GHEA Grapalat"/>
          <w:i w:val="0"/>
          <w:sz w:val="24"/>
          <w:szCs w:val="24"/>
        </w:rPr>
        <w:t xml:space="preserve">" </w:t>
      </w:r>
      <w:r w:rsidRPr="00E62484">
        <w:rPr>
          <w:rFonts w:ascii="GHEA Grapalat" w:hAnsi="GHEA Grapalat"/>
          <w:i w:val="0"/>
          <w:sz w:val="24"/>
          <w:szCs w:val="24"/>
        </w:rPr>
        <w:t>"</w:t>
      </w:r>
      <w:r w:rsidR="00250FAC">
        <w:rPr>
          <w:rStyle w:val="ezkurwreuab5ozgtqnkl"/>
          <w:rFonts w:ascii="GHEA Grapalat" w:hAnsi="GHEA Grapalat" w:cs="Calibri"/>
          <w:i w:val="0"/>
          <w:sz w:val="24"/>
          <w:szCs w:val="24"/>
        </w:rPr>
        <w:t>ию</w:t>
      </w:r>
      <w:r w:rsidR="00250FAC">
        <w:rPr>
          <w:rStyle w:val="ezkurwreuab5ozgtqnkl"/>
          <w:rFonts w:ascii="GHEA Grapalat" w:hAnsi="GHEA Grapalat" w:cs="Calibri"/>
          <w:i w:val="0"/>
          <w:sz w:val="24"/>
          <w:szCs w:val="24"/>
          <w:lang w:val="hy-AM"/>
        </w:rPr>
        <w:t>л</w:t>
      </w:r>
      <w:r w:rsidR="00E62484" w:rsidRPr="00E62484">
        <w:rPr>
          <w:rStyle w:val="ezkurwreuab5ozgtqnkl"/>
          <w:rFonts w:ascii="GHEA Grapalat" w:hAnsi="GHEA Grapalat" w:cs="Calibri"/>
          <w:i w:val="0"/>
          <w:sz w:val="24"/>
          <w:szCs w:val="24"/>
        </w:rPr>
        <w:t>ь</w:t>
      </w:r>
      <w:r w:rsidRPr="009044F1">
        <w:rPr>
          <w:rFonts w:ascii="GHEA Grapalat" w:hAnsi="GHEA Grapalat"/>
          <w:i w:val="0"/>
          <w:sz w:val="24"/>
          <w:szCs w:val="24"/>
        </w:rPr>
        <w:t>" 20</w:t>
      </w:r>
      <w:r w:rsidR="00E62484" w:rsidRPr="00E62484">
        <w:rPr>
          <w:rFonts w:ascii="GHEA Grapalat" w:hAnsi="GHEA Grapalat"/>
          <w:i w:val="0"/>
          <w:sz w:val="24"/>
          <w:szCs w:val="24"/>
        </w:rPr>
        <w:t>24</w:t>
      </w:r>
      <w:r w:rsidRPr="009044F1">
        <w:rPr>
          <w:rFonts w:ascii="GHEA Grapalat" w:hAnsi="GHEA Grapalat"/>
          <w:i w:val="0"/>
          <w:sz w:val="24"/>
          <w:szCs w:val="24"/>
        </w:rPr>
        <w:t xml:space="preserve"> "</w:t>
      </w:r>
      <w:r w:rsidR="00E62484" w:rsidRPr="00E62484">
        <w:rPr>
          <w:rFonts w:ascii="Sylfaen" w:hAnsi="Sylfaen"/>
          <w:i w:val="0"/>
          <w:lang w:val="af-ZA"/>
        </w:rPr>
        <w:t xml:space="preserve"> </w:t>
      </w:r>
      <w:r w:rsidR="00E62484" w:rsidRPr="00E62484">
        <w:rPr>
          <w:rFonts w:ascii="GHEA Grapalat" w:hAnsi="GHEA Grapalat"/>
          <w:i w:val="0"/>
          <w:sz w:val="24"/>
          <w:szCs w:val="24"/>
          <w:lang w:val="af-ZA"/>
        </w:rPr>
        <w:t>N 2</w:t>
      </w:r>
      <w:r w:rsidRPr="009044F1">
        <w:rPr>
          <w:rFonts w:ascii="GHEA Grapalat" w:hAnsi="GHEA Grapalat"/>
          <w:i w:val="0"/>
          <w:sz w:val="24"/>
          <w:szCs w:val="24"/>
        </w:rPr>
        <w:t xml:space="preserve">" </w:t>
      </w:r>
    </w:p>
    <w:p w14:paraId="3419430F" w14:textId="4B0C092D" w:rsidR="0091042F" w:rsidRPr="00E62484" w:rsidRDefault="0006703E" w:rsidP="00B46D58">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62484" w:rsidRPr="00B511BC">
        <w:rPr>
          <w:rFonts w:ascii="GHEA Grapalat" w:hAnsi="GHEA Grapalat"/>
          <w:b/>
          <w:bCs/>
          <w:i w:val="0"/>
          <w:sz w:val="24"/>
          <w:szCs w:val="24"/>
          <w:lang w:val="hy-AM"/>
        </w:rPr>
        <w:t>(</w:t>
      </w:r>
      <w:r w:rsidR="00E62484" w:rsidRPr="00B511BC">
        <w:rPr>
          <w:rFonts w:ascii="Sylfaen" w:hAnsi="Sylfaen"/>
          <w:b/>
          <w:bCs/>
          <w:i w:val="0"/>
          <w:lang w:val="af-ZA"/>
        </w:rPr>
        <w:t>ԳԱՎՏՈ-ԲՄԱՊՁԲ-24/1</w:t>
      </w:r>
      <w:r w:rsidR="00E62484" w:rsidRPr="00B511BC">
        <w:rPr>
          <w:rFonts w:ascii="Sylfaen" w:hAnsi="Sylfaen"/>
          <w:b/>
          <w:bCs/>
          <w:i w:val="0"/>
          <w:lang w:val="hy-AM"/>
        </w:rPr>
        <w:t>)(</w:t>
      </w:r>
      <w:r w:rsidR="00E62484" w:rsidRPr="00B511BC">
        <w:rPr>
          <w:rFonts w:ascii="Sylfaen" w:hAnsi="Sylfaen"/>
          <w:b/>
          <w:bCs/>
          <w:i w:val="0"/>
        </w:rPr>
        <w:t>GAVTO-BMAPDzB-24/1</w:t>
      </w:r>
      <w:r w:rsidR="00E62484" w:rsidRPr="00B511BC">
        <w:rPr>
          <w:rFonts w:ascii="Sylfaen" w:hAnsi="Sylfaen"/>
          <w:b/>
          <w:bCs/>
          <w:i w:val="0"/>
          <w:lang w:val="hy-AM"/>
        </w:rPr>
        <w:t>)</w:t>
      </w:r>
    </w:p>
    <w:p w14:paraId="482E6BB8"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429E20AD" w14:textId="01C64899" w:rsidR="00642EFE" w:rsidRPr="00C46290" w:rsidRDefault="00642EFE" w:rsidP="00C46290">
      <w:pPr>
        <w:pStyle w:val="a3"/>
        <w:widowControl w:val="0"/>
        <w:spacing w:line="240" w:lineRule="auto"/>
        <w:ind w:firstLine="709"/>
        <w:jc w:val="left"/>
        <w:rPr>
          <w:rFonts w:ascii="GHEA Grapalat" w:hAnsi="GHEA Grapalat"/>
          <w:b/>
          <w:bCs/>
          <w:i w:val="0"/>
          <w:iCs/>
          <w:sz w:val="24"/>
          <w:szCs w:val="24"/>
        </w:rPr>
      </w:pPr>
      <w:r w:rsidRPr="009044F1">
        <w:rPr>
          <w:rFonts w:ascii="GHEA Grapalat" w:hAnsi="GHEA Grapalat"/>
          <w:i w:val="0"/>
          <w:sz w:val="24"/>
          <w:szCs w:val="24"/>
        </w:rPr>
        <w:t xml:space="preserve">Заказчик </w:t>
      </w:r>
      <w:r w:rsidR="00E62484" w:rsidRPr="00E62484">
        <w:rPr>
          <w:rStyle w:val="ezkurwreuab5ozgtqnkl"/>
          <w:rFonts w:ascii="GHEA Grapalat" w:hAnsi="GHEA Grapalat" w:cs="Calibri"/>
          <w:b/>
          <w:bCs/>
          <w:i w:val="0"/>
          <w:iCs/>
          <w:sz w:val="24"/>
          <w:szCs w:val="24"/>
          <w:lang w:val="af-ZA"/>
        </w:rPr>
        <w:t>ЗАО</w:t>
      </w:r>
      <w:r w:rsidR="00E62484" w:rsidRPr="00E62484">
        <w:rPr>
          <w:rFonts w:ascii="GHEA Grapalat" w:hAnsi="GHEA Grapalat"/>
          <w:b/>
          <w:bCs/>
          <w:i w:val="0"/>
          <w:iCs/>
          <w:sz w:val="24"/>
          <w:szCs w:val="24"/>
          <w:lang w:val="af-ZA"/>
        </w:rPr>
        <w:t xml:space="preserve"> </w:t>
      </w:r>
      <w:r w:rsidR="00E62484" w:rsidRPr="00E62484">
        <w:rPr>
          <w:rStyle w:val="ezkurwreuab5ozgtqnkl"/>
          <w:rFonts w:ascii="GHEA Grapalat" w:hAnsi="GHEA Grapalat"/>
          <w:b/>
          <w:bCs/>
          <w:i w:val="0"/>
          <w:iCs/>
          <w:sz w:val="24"/>
          <w:szCs w:val="24"/>
          <w:lang w:val="af-ZA"/>
        </w:rPr>
        <w:t xml:space="preserve">" </w:t>
      </w:r>
      <w:r w:rsidR="00C46290" w:rsidRPr="00E62484">
        <w:rPr>
          <w:rStyle w:val="ezkurwreuab5ozgtqnkl"/>
          <w:rFonts w:ascii="GHEA Grapalat" w:hAnsi="GHEA Grapalat" w:cs="Calibri"/>
          <w:b/>
          <w:bCs/>
          <w:i w:val="0"/>
          <w:iCs/>
          <w:sz w:val="24"/>
          <w:szCs w:val="24"/>
          <w:lang w:val="af-ZA"/>
        </w:rPr>
        <w:t>ГЮМРИЙСКИЙ</w:t>
      </w:r>
      <w:r w:rsidR="00C46290" w:rsidRPr="00E62484">
        <w:rPr>
          <w:rFonts w:ascii="GHEA Grapalat" w:hAnsi="GHEA Grapalat"/>
          <w:b/>
          <w:bCs/>
          <w:i w:val="0"/>
          <w:iCs/>
          <w:sz w:val="24"/>
          <w:szCs w:val="24"/>
          <w:lang w:val="af-ZA"/>
        </w:rPr>
        <w:t xml:space="preserve"> </w:t>
      </w:r>
      <w:r w:rsidR="00C46290" w:rsidRPr="00E62484">
        <w:rPr>
          <w:rStyle w:val="ezkurwreuab5ozgtqnkl"/>
          <w:rFonts w:ascii="GHEA Grapalat" w:hAnsi="GHEA Grapalat" w:cs="Calibri"/>
          <w:b/>
          <w:bCs/>
          <w:i w:val="0"/>
          <w:iCs/>
          <w:sz w:val="24"/>
          <w:szCs w:val="24"/>
          <w:lang w:val="af-ZA"/>
        </w:rPr>
        <w:t>АВТОБУС</w:t>
      </w:r>
      <w:r w:rsidR="00E62484" w:rsidRPr="00E62484">
        <w:rPr>
          <w:rStyle w:val="ezkurwreuab5ozgtqnkl"/>
          <w:rFonts w:ascii="GHEA Grapalat" w:hAnsi="GHEA Grapalat"/>
          <w:b/>
          <w:bCs/>
          <w:i w:val="0"/>
          <w:iCs/>
          <w:sz w:val="24"/>
          <w:szCs w:val="24"/>
          <w:lang w:val="af-ZA"/>
        </w:rPr>
        <w:t>"</w:t>
      </w:r>
      <w:r w:rsidRPr="009044F1">
        <w:rPr>
          <w:rFonts w:ascii="GHEA Grapalat" w:hAnsi="GHEA Grapalat"/>
          <w:i w:val="0"/>
          <w:sz w:val="24"/>
          <w:szCs w:val="24"/>
        </w:rPr>
        <w:t>, находящийся по адресу:</w:t>
      </w:r>
      <w:r w:rsidR="00E62484" w:rsidRPr="00E62484">
        <w:rPr>
          <w:rStyle w:val="10"/>
        </w:rPr>
        <w:t xml:space="preserve"> </w:t>
      </w:r>
      <w:r w:rsidR="00E62484" w:rsidRPr="00E62484">
        <w:rPr>
          <w:rStyle w:val="ezkurwreuab5ozgtqnkl"/>
          <w:rFonts w:ascii="GHEA Grapalat" w:hAnsi="GHEA Grapalat" w:cs="Calibri"/>
          <w:b/>
          <w:bCs/>
          <w:i w:val="0"/>
          <w:iCs/>
          <w:sz w:val="24"/>
          <w:szCs w:val="24"/>
        </w:rPr>
        <w:t>Ширакская</w:t>
      </w:r>
      <w:r w:rsidR="00E62484" w:rsidRPr="00E62484">
        <w:rPr>
          <w:rFonts w:ascii="GHEA Grapalat" w:hAnsi="GHEA Grapalat"/>
          <w:b/>
          <w:bCs/>
          <w:i w:val="0"/>
          <w:iCs/>
          <w:sz w:val="24"/>
          <w:szCs w:val="24"/>
        </w:rPr>
        <w:t xml:space="preserve"> </w:t>
      </w:r>
      <w:r w:rsidR="00E62484" w:rsidRPr="00E62484">
        <w:rPr>
          <w:rStyle w:val="ezkurwreuab5ozgtqnkl"/>
          <w:rFonts w:ascii="GHEA Grapalat" w:hAnsi="GHEA Grapalat" w:cs="Calibri"/>
          <w:b/>
          <w:bCs/>
          <w:i w:val="0"/>
          <w:iCs/>
          <w:sz w:val="24"/>
          <w:szCs w:val="24"/>
        </w:rPr>
        <w:t>область</w:t>
      </w:r>
      <w:r w:rsidR="00E62484" w:rsidRPr="00E62484">
        <w:rPr>
          <w:rFonts w:ascii="GHEA Grapalat" w:hAnsi="GHEA Grapalat"/>
          <w:b/>
          <w:bCs/>
          <w:i w:val="0"/>
          <w:iCs/>
          <w:sz w:val="24"/>
          <w:szCs w:val="24"/>
        </w:rPr>
        <w:t xml:space="preserve"> </w:t>
      </w:r>
      <w:r w:rsidR="00E62484" w:rsidRPr="00E62484">
        <w:rPr>
          <w:rStyle w:val="ezkurwreuab5ozgtqnkl"/>
          <w:rFonts w:ascii="GHEA Grapalat" w:hAnsi="GHEA Grapalat" w:cs="Calibri"/>
          <w:b/>
          <w:bCs/>
          <w:i w:val="0"/>
          <w:iCs/>
          <w:sz w:val="24"/>
          <w:szCs w:val="24"/>
        </w:rPr>
        <w:t>РА</w:t>
      </w:r>
      <w:r w:rsidR="00E62484" w:rsidRPr="00E62484">
        <w:rPr>
          <w:rStyle w:val="ezkurwreuab5ozgtqnkl"/>
          <w:rFonts w:ascii="GHEA Grapalat" w:hAnsi="GHEA Grapalat"/>
          <w:b/>
          <w:bCs/>
          <w:i w:val="0"/>
          <w:iCs/>
          <w:sz w:val="24"/>
          <w:szCs w:val="24"/>
        </w:rPr>
        <w:t xml:space="preserve">, </w:t>
      </w:r>
      <w:r w:rsidR="00E62484" w:rsidRPr="00E62484">
        <w:rPr>
          <w:rStyle w:val="ezkurwreuab5ozgtqnkl"/>
          <w:rFonts w:ascii="GHEA Grapalat" w:hAnsi="GHEA Grapalat" w:cs="Calibri"/>
          <w:b/>
          <w:bCs/>
          <w:i w:val="0"/>
          <w:iCs/>
          <w:sz w:val="24"/>
          <w:szCs w:val="24"/>
        </w:rPr>
        <w:t>г</w:t>
      </w:r>
      <w:r w:rsidR="00E62484" w:rsidRPr="00E62484">
        <w:rPr>
          <w:rStyle w:val="ezkurwreuab5ozgtqnkl"/>
          <w:rFonts w:ascii="GHEA Grapalat" w:hAnsi="GHEA Grapalat"/>
          <w:b/>
          <w:bCs/>
          <w:i w:val="0"/>
          <w:iCs/>
          <w:sz w:val="24"/>
          <w:szCs w:val="24"/>
        </w:rPr>
        <w:t xml:space="preserve">. </w:t>
      </w:r>
      <w:r w:rsidR="00E62484" w:rsidRPr="00E62484">
        <w:rPr>
          <w:rStyle w:val="ezkurwreuab5ozgtqnkl"/>
          <w:rFonts w:ascii="GHEA Grapalat" w:hAnsi="GHEA Grapalat" w:cs="Calibri"/>
          <w:b/>
          <w:bCs/>
          <w:i w:val="0"/>
          <w:iCs/>
          <w:sz w:val="24"/>
          <w:szCs w:val="24"/>
        </w:rPr>
        <w:t>Гюмри</w:t>
      </w:r>
      <w:r w:rsidR="00E62484" w:rsidRPr="00E62484">
        <w:rPr>
          <w:rFonts w:ascii="GHEA Grapalat" w:hAnsi="GHEA Grapalat"/>
          <w:b/>
          <w:bCs/>
          <w:i w:val="0"/>
          <w:iCs/>
          <w:sz w:val="24"/>
          <w:szCs w:val="24"/>
        </w:rPr>
        <w:t xml:space="preserve"> </w:t>
      </w:r>
      <w:r w:rsidR="00E62484" w:rsidRPr="00E62484">
        <w:rPr>
          <w:rStyle w:val="ezkurwreuab5ozgtqnkl"/>
          <w:rFonts w:ascii="GHEA Grapalat" w:hAnsi="GHEA Grapalat" w:cs="Calibri"/>
          <w:b/>
          <w:bCs/>
          <w:i w:val="0"/>
          <w:iCs/>
          <w:sz w:val="24"/>
          <w:szCs w:val="24"/>
        </w:rPr>
        <w:t>Гандилян</w:t>
      </w:r>
      <w:r w:rsidR="00E62484" w:rsidRPr="00E62484">
        <w:rPr>
          <w:rFonts w:ascii="GHEA Grapalat" w:hAnsi="GHEA Grapalat"/>
          <w:b/>
          <w:bCs/>
          <w:i w:val="0"/>
          <w:iCs/>
          <w:sz w:val="24"/>
          <w:szCs w:val="24"/>
        </w:rPr>
        <w:t xml:space="preserve"> </w:t>
      </w:r>
      <w:r w:rsidR="00E62484" w:rsidRPr="00E62484">
        <w:rPr>
          <w:rStyle w:val="ezkurwreuab5ozgtqnkl"/>
          <w:rFonts w:ascii="GHEA Grapalat" w:hAnsi="GHEA Grapalat"/>
          <w:b/>
          <w:bCs/>
          <w:i w:val="0"/>
          <w:iCs/>
          <w:sz w:val="24"/>
          <w:szCs w:val="24"/>
        </w:rPr>
        <w:t>5/4</w:t>
      </w:r>
      <w:r w:rsidR="00C46290" w:rsidRPr="00C46290">
        <w:rPr>
          <w:rFonts w:ascii="GHEA Grapalat" w:hAnsi="GHEA Grapalat"/>
          <w:b/>
          <w:bCs/>
          <w:i w:val="0"/>
          <w:iCs/>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47586F9A"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6BE5039" w14:textId="3DDC544A" w:rsidR="00341A74" w:rsidRPr="003A1EBB" w:rsidRDefault="00C46290" w:rsidP="00B46D58">
      <w:pPr>
        <w:pStyle w:val="a3"/>
        <w:widowControl w:val="0"/>
        <w:spacing w:line="240" w:lineRule="auto"/>
        <w:ind w:firstLine="0"/>
        <w:rPr>
          <w:rFonts w:ascii="GHEA Grapalat" w:hAnsi="GHEA Grapalat"/>
          <w:i w:val="0"/>
          <w:sz w:val="24"/>
          <w:szCs w:val="24"/>
        </w:rPr>
      </w:pPr>
      <w:r w:rsidRPr="00C46290">
        <w:rPr>
          <w:rStyle w:val="ezkurwreuab5ozgtqnkl"/>
          <w:rFonts w:ascii="GHEA Grapalat" w:hAnsi="GHEA Grapalat" w:cs="Calibri"/>
          <w:b/>
          <w:bCs/>
          <w:i w:val="0"/>
          <w:iCs/>
          <w:sz w:val="24"/>
          <w:szCs w:val="24"/>
        </w:rPr>
        <w:t>сжатый</w:t>
      </w:r>
      <w:r w:rsidRPr="00C46290">
        <w:rPr>
          <w:rFonts w:ascii="GHEA Grapalat" w:hAnsi="GHEA Grapalat"/>
          <w:b/>
          <w:bCs/>
          <w:i w:val="0"/>
          <w:iCs/>
          <w:sz w:val="24"/>
          <w:szCs w:val="24"/>
        </w:rPr>
        <w:t xml:space="preserve"> </w:t>
      </w:r>
      <w:r w:rsidRPr="00C46290">
        <w:rPr>
          <w:rStyle w:val="ezkurwreuab5ozgtqnkl"/>
          <w:rFonts w:ascii="GHEA Grapalat" w:hAnsi="GHEA Grapalat" w:cs="Calibri"/>
          <w:b/>
          <w:bCs/>
          <w:i w:val="0"/>
          <w:iCs/>
          <w:sz w:val="24"/>
          <w:szCs w:val="24"/>
        </w:rPr>
        <w:t>природный</w:t>
      </w:r>
      <w:r w:rsidRPr="00C46290">
        <w:rPr>
          <w:rFonts w:ascii="GHEA Grapalat" w:hAnsi="GHEA Grapalat"/>
          <w:b/>
          <w:bCs/>
          <w:i w:val="0"/>
          <w:iCs/>
          <w:sz w:val="24"/>
          <w:szCs w:val="24"/>
        </w:rPr>
        <w:t xml:space="preserve"> </w:t>
      </w:r>
      <w:r w:rsidRPr="00C46290">
        <w:rPr>
          <w:rStyle w:val="ezkurwreuab5ozgtqnkl"/>
          <w:rFonts w:ascii="GHEA Grapalat" w:hAnsi="GHEA Grapalat" w:cs="Calibri"/>
          <w:b/>
          <w:bCs/>
          <w:i w:val="0"/>
          <w:iCs/>
          <w:sz w:val="24"/>
          <w:szCs w:val="24"/>
        </w:rPr>
        <w:t>газ</w:t>
      </w:r>
      <w:r w:rsidR="00782D60">
        <w:rPr>
          <w:rFonts w:ascii="GHEA Grapalat" w:hAnsi="GHEA Grapalat"/>
          <w:i w:val="0"/>
          <w:sz w:val="24"/>
          <w:szCs w:val="24"/>
        </w:rPr>
        <w:t xml:space="preserve"> (далее — договор).</w:t>
      </w:r>
    </w:p>
    <w:p w14:paraId="36AA052B"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395115F"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8C83FAD"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ценовое </w:t>
      </w:r>
      <w:r w:rsidR="003F762C" w:rsidRPr="003F762C">
        <w:rPr>
          <w:rFonts w:ascii="GHEA Grapalat" w:hAnsi="GHEA Grapalat"/>
          <w:i w:val="0"/>
          <w:sz w:val="24"/>
          <w:szCs w:val="24"/>
        </w:rPr>
        <w:lastRenderedPageBreak/>
        <w:t>предложение</w:t>
      </w:r>
      <w:r w:rsidR="003F762C">
        <w:rPr>
          <w:rFonts w:ascii="GHEA Grapalat" w:hAnsi="GHEA Grapalat"/>
          <w:i w:val="0"/>
          <w:sz w:val="24"/>
          <w:szCs w:val="24"/>
        </w:rPr>
        <w:t>.</w:t>
      </w:r>
    </w:p>
    <w:p w14:paraId="353FCBB5"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6B769BF8"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B84CBD6" w14:textId="5D2C7665" w:rsidR="003F6ED1" w:rsidRPr="00C46290" w:rsidRDefault="003F6ED1" w:rsidP="00C46290">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C46290" w:rsidRPr="00E62484">
        <w:rPr>
          <w:rStyle w:val="ezkurwreuab5ozgtqnkl"/>
          <w:rFonts w:ascii="GHEA Grapalat" w:hAnsi="GHEA Grapalat" w:cs="Calibri"/>
          <w:b/>
          <w:bCs/>
          <w:i w:val="0"/>
          <w:iCs/>
          <w:sz w:val="24"/>
          <w:szCs w:val="24"/>
        </w:rPr>
        <w:t>Ширакская</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область</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РА</w:t>
      </w:r>
      <w:r w:rsidR="00C46290" w:rsidRPr="00E62484">
        <w:rPr>
          <w:rStyle w:val="ezkurwreuab5ozgtqnkl"/>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г</w:t>
      </w:r>
      <w:r w:rsidR="00C46290" w:rsidRPr="00E62484">
        <w:rPr>
          <w:rStyle w:val="ezkurwreuab5ozgtqnkl"/>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Гюмри</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Гандилян</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b/>
          <w:bCs/>
          <w:i w:val="0"/>
          <w:iCs/>
          <w:sz w:val="24"/>
          <w:szCs w:val="24"/>
        </w:rPr>
        <w:t>5/4</w:t>
      </w:r>
      <w:r w:rsidR="00C46290" w:rsidRPr="00C46290">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C46290" w:rsidRPr="00C46290">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2C7ED2">
        <w:rPr>
          <w:rFonts w:ascii="GHEA Grapalat" w:hAnsi="GHEA Grapalat"/>
          <w:i w:val="0"/>
          <w:sz w:val="24"/>
          <w:szCs w:val="24"/>
          <w:lang w:val="hy-AM"/>
        </w:rPr>
        <w:t>40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108CAEF8" w14:textId="255B1D62"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46290" w:rsidRPr="00E62484">
        <w:rPr>
          <w:rStyle w:val="ezkurwreuab5ozgtqnkl"/>
          <w:rFonts w:ascii="GHEA Grapalat" w:hAnsi="GHEA Grapalat" w:cs="Calibri"/>
          <w:b/>
          <w:bCs/>
          <w:i w:val="0"/>
          <w:iCs/>
          <w:sz w:val="24"/>
          <w:szCs w:val="24"/>
        </w:rPr>
        <w:t>Ширакская</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область</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РА</w:t>
      </w:r>
      <w:r w:rsidR="00C46290" w:rsidRPr="00E62484">
        <w:rPr>
          <w:rStyle w:val="ezkurwreuab5ozgtqnkl"/>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г</w:t>
      </w:r>
      <w:r w:rsidR="00C46290" w:rsidRPr="00E62484">
        <w:rPr>
          <w:rStyle w:val="ezkurwreuab5ozgtqnkl"/>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Гюмри</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cs="Calibri"/>
          <w:b/>
          <w:bCs/>
          <w:i w:val="0"/>
          <w:iCs/>
          <w:sz w:val="24"/>
          <w:szCs w:val="24"/>
        </w:rPr>
        <w:t>Гандилян</w:t>
      </w:r>
      <w:r w:rsidR="00C46290" w:rsidRPr="00E62484">
        <w:rPr>
          <w:rFonts w:ascii="GHEA Grapalat" w:hAnsi="GHEA Grapalat"/>
          <w:b/>
          <w:bCs/>
          <w:i w:val="0"/>
          <w:iCs/>
          <w:sz w:val="24"/>
          <w:szCs w:val="24"/>
        </w:rPr>
        <w:t xml:space="preserve"> </w:t>
      </w:r>
      <w:r w:rsidR="00C46290" w:rsidRPr="00E62484">
        <w:rPr>
          <w:rStyle w:val="ezkurwreuab5ozgtqnkl"/>
          <w:rFonts w:ascii="GHEA Grapalat" w:hAnsi="GHEA Grapalat"/>
          <w:b/>
          <w:bCs/>
          <w:i w:val="0"/>
          <w:iCs/>
          <w:sz w:val="24"/>
          <w:szCs w:val="24"/>
        </w:rPr>
        <w:t>5/4</w:t>
      </w:r>
      <w:r w:rsidRPr="000F0CA8">
        <w:rPr>
          <w:rFonts w:ascii="GHEA Grapalat" w:hAnsi="GHEA Grapalat"/>
          <w:i w:val="0"/>
          <w:sz w:val="24"/>
          <w:szCs w:val="24"/>
        </w:rPr>
        <w:t xml:space="preserve">, в </w:t>
      </w:r>
      <w:r w:rsidR="00C46290" w:rsidRPr="00C46290">
        <w:rPr>
          <w:rFonts w:ascii="GHEA Grapalat" w:hAnsi="GHEA Grapalat"/>
          <w:i w:val="0"/>
          <w:sz w:val="24"/>
          <w:szCs w:val="24"/>
        </w:rPr>
        <w:t>11:00</w:t>
      </w:r>
      <w:r>
        <w:rPr>
          <w:rFonts w:ascii="GHEA Grapalat" w:hAnsi="GHEA Grapalat"/>
          <w:i w:val="0"/>
          <w:sz w:val="24"/>
          <w:szCs w:val="24"/>
        </w:rPr>
        <w:t xml:space="preserve"> часов "</w:t>
      </w:r>
      <w:r w:rsidR="002C7ED2">
        <w:rPr>
          <w:rFonts w:ascii="GHEA Grapalat" w:hAnsi="GHEA Grapalat"/>
          <w:b/>
          <w:bCs/>
          <w:i w:val="0"/>
          <w:sz w:val="24"/>
          <w:szCs w:val="24"/>
          <w:lang w:val="hy-AM"/>
        </w:rPr>
        <w:t>21</w:t>
      </w:r>
      <w:r>
        <w:rPr>
          <w:rFonts w:ascii="GHEA Grapalat" w:hAnsi="GHEA Grapalat"/>
          <w:i w:val="0"/>
          <w:sz w:val="24"/>
          <w:szCs w:val="24"/>
        </w:rPr>
        <w:t xml:space="preserve">" </w:t>
      </w:r>
      <w:r w:rsidRPr="00C46290">
        <w:rPr>
          <w:rFonts w:ascii="GHEA Grapalat" w:hAnsi="GHEA Grapalat"/>
          <w:b/>
          <w:bCs/>
          <w:i w:val="0"/>
          <w:sz w:val="24"/>
          <w:szCs w:val="24"/>
        </w:rPr>
        <w:t>"</w:t>
      </w:r>
      <w:r w:rsidR="00C46290" w:rsidRPr="00C46290">
        <w:rPr>
          <w:rStyle w:val="10"/>
          <w:rFonts w:ascii="GHEA Grapalat" w:hAnsi="GHEA Grapalat"/>
          <w:b/>
          <w:bCs/>
          <w:i w:val="0"/>
          <w:sz w:val="24"/>
          <w:szCs w:val="24"/>
        </w:rPr>
        <w:t xml:space="preserve"> </w:t>
      </w:r>
      <w:r w:rsidR="0059582A" w:rsidRPr="0059582A">
        <w:rPr>
          <w:rStyle w:val="ezkurwreuab5ozgtqnkl"/>
          <w:rFonts w:ascii="GHEA Grapalat" w:hAnsi="GHEA Grapalat" w:cs="Calibri"/>
          <w:b/>
          <w:bCs/>
          <w:i w:val="0"/>
          <w:sz w:val="24"/>
          <w:szCs w:val="24"/>
        </w:rPr>
        <w:t>август</w:t>
      </w:r>
      <w:r>
        <w:rPr>
          <w:rFonts w:ascii="GHEA Grapalat" w:hAnsi="GHEA Grapalat"/>
          <w:i w:val="0"/>
          <w:sz w:val="24"/>
          <w:szCs w:val="24"/>
        </w:rPr>
        <w:t>" "</w:t>
      </w:r>
      <w:r w:rsidR="00C46290" w:rsidRPr="00C46290">
        <w:rPr>
          <w:rFonts w:ascii="GHEA Grapalat" w:hAnsi="GHEA Grapalat"/>
          <w:b/>
          <w:bCs/>
          <w:i w:val="0"/>
          <w:sz w:val="24"/>
          <w:szCs w:val="24"/>
        </w:rPr>
        <w:t>2024</w:t>
      </w:r>
      <w:r>
        <w:rPr>
          <w:rFonts w:ascii="GHEA Grapalat" w:hAnsi="GHEA Grapalat"/>
          <w:i w:val="0"/>
          <w:sz w:val="24"/>
          <w:szCs w:val="24"/>
        </w:rPr>
        <w:t>".</w:t>
      </w:r>
    </w:p>
    <w:p w14:paraId="00211034"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308A2B3" w14:textId="536DA9A9" w:rsidR="009F18D0" w:rsidRPr="00C46290" w:rsidRDefault="00754697" w:rsidP="00C4629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C46290" w:rsidRPr="00C46290">
        <w:rPr>
          <w:rStyle w:val="ezkurwreuab5ozgtqnkl"/>
          <w:rFonts w:ascii="GHEA Grapalat" w:hAnsi="GHEA Grapalat" w:cs="Calibri"/>
          <w:b/>
          <w:bCs/>
          <w:i w:val="0"/>
          <w:iCs/>
          <w:sz w:val="24"/>
          <w:szCs w:val="24"/>
        </w:rPr>
        <w:t>Мариана</w:t>
      </w:r>
      <w:r w:rsidR="00C46290" w:rsidRPr="00C46290">
        <w:rPr>
          <w:rFonts w:ascii="GHEA Grapalat" w:hAnsi="GHEA Grapalat"/>
          <w:b/>
          <w:bCs/>
          <w:i w:val="0"/>
          <w:iCs/>
          <w:sz w:val="24"/>
          <w:szCs w:val="24"/>
        </w:rPr>
        <w:t xml:space="preserve"> </w:t>
      </w:r>
      <w:r w:rsidR="00C46290" w:rsidRPr="00C46290">
        <w:rPr>
          <w:rStyle w:val="ezkurwreuab5ozgtqnkl"/>
          <w:rFonts w:ascii="GHEA Grapalat" w:hAnsi="GHEA Grapalat" w:cs="Calibri"/>
          <w:b/>
          <w:bCs/>
          <w:i w:val="0"/>
          <w:iCs/>
          <w:sz w:val="24"/>
          <w:szCs w:val="24"/>
        </w:rPr>
        <w:t>Мелконян</w:t>
      </w:r>
    </w:p>
    <w:p w14:paraId="4D565A82" w14:textId="19586684" w:rsidR="00754697" w:rsidRPr="002D1AC3" w:rsidRDefault="00754697" w:rsidP="00B46D58">
      <w:pPr>
        <w:pStyle w:val="a3"/>
        <w:widowControl w:val="0"/>
        <w:spacing w:after="160" w:line="240" w:lineRule="auto"/>
        <w:ind w:left="1701" w:firstLine="0"/>
        <w:rPr>
          <w:rFonts w:ascii="GHEA Grapalat" w:hAnsi="GHEA Grapalat"/>
          <w:i w:val="0"/>
          <w:sz w:val="24"/>
          <w:szCs w:val="24"/>
          <w:u w:val="single"/>
        </w:rPr>
      </w:pPr>
      <w:r w:rsidRPr="002D1AC3">
        <w:rPr>
          <w:rFonts w:ascii="GHEA Grapalat" w:hAnsi="GHEA Grapalat"/>
          <w:i w:val="0"/>
          <w:sz w:val="24"/>
          <w:szCs w:val="24"/>
        </w:rPr>
        <w:t xml:space="preserve">Телефон </w:t>
      </w:r>
      <w:r w:rsidR="00C46290" w:rsidRPr="002D1AC3">
        <w:rPr>
          <w:rFonts w:ascii="GHEA Grapalat" w:hAnsi="GHEA Grapalat"/>
          <w:i w:val="0"/>
          <w:sz w:val="24"/>
          <w:szCs w:val="24"/>
          <w:lang w:val="af-ZA"/>
        </w:rPr>
        <w:t>094-07-09-00</w:t>
      </w:r>
      <w:r w:rsidR="00C46290" w:rsidRPr="002D1AC3">
        <w:rPr>
          <w:rFonts w:ascii="GHEA Grapalat" w:hAnsi="GHEA Grapalat"/>
          <w:i w:val="0"/>
          <w:sz w:val="24"/>
          <w:szCs w:val="24"/>
          <w:lang w:val="af-ZA"/>
        </w:rPr>
        <w:tab/>
      </w:r>
    </w:p>
    <w:p w14:paraId="04DB10E3" w14:textId="0FB5A17F" w:rsidR="00754697" w:rsidRPr="002D1AC3" w:rsidRDefault="00754697" w:rsidP="00B46D58">
      <w:pPr>
        <w:pStyle w:val="a3"/>
        <w:widowControl w:val="0"/>
        <w:spacing w:after="160" w:line="240" w:lineRule="auto"/>
        <w:ind w:left="1701" w:firstLine="0"/>
        <w:rPr>
          <w:rFonts w:ascii="GHEA Grapalat" w:hAnsi="GHEA Grapalat"/>
          <w:i w:val="0"/>
          <w:sz w:val="24"/>
          <w:szCs w:val="24"/>
          <w:u w:val="single"/>
        </w:rPr>
      </w:pPr>
      <w:r w:rsidRPr="002D1AC3">
        <w:rPr>
          <w:rFonts w:ascii="GHEA Grapalat" w:hAnsi="GHEA Grapalat"/>
          <w:i w:val="0"/>
          <w:sz w:val="24"/>
          <w:szCs w:val="24"/>
        </w:rPr>
        <w:t xml:space="preserve">Электронная почта </w:t>
      </w:r>
      <w:r w:rsidR="00C46290" w:rsidRPr="002D1AC3">
        <w:rPr>
          <w:rFonts w:ascii="GHEA Grapalat" w:hAnsi="GHEA Grapalat"/>
          <w:i w:val="0"/>
          <w:sz w:val="24"/>
          <w:szCs w:val="24"/>
          <w:lang w:val="af-ZA"/>
        </w:rPr>
        <w:t>numetric.gyumri@gmail.com</w:t>
      </w:r>
    </w:p>
    <w:p w14:paraId="632377E7" w14:textId="15A3F0C3" w:rsidR="00754697" w:rsidRPr="002D1AC3" w:rsidRDefault="00754697" w:rsidP="00B46D58">
      <w:pPr>
        <w:pStyle w:val="a3"/>
        <w:widowControl w:val="0"/>
        <w:spacing w:line="240" w:lineRule="auto"/>
        <w:ind w:left="1701" w:firstLine="0"/>
        <w:jc w:val="left"/>
        <w:rPr>
          <w:rFonts w:ascii="GHEA Grapalat" w:hAnsi="GHEA Grapalat"/>
          <w:i w:val="0"/>
          <w:sz w:val="24"/>
          <w:szCs w:val="24"/>
          <w:u w:val="single"/>
        </w:rPr>
      </w:pPr>
      <w:r w:rsidRPr="002D1AC3">
        <w:rPr>
          <w:rFonts w:ascii="GHEA Grapalat" w:hAnsi="GHEA Grapalat"/>
          <w:i w:val="0"/>
          <w:sz w:val="24"/>
          <w:szCs w:val="24"/>
        </w:rPr>
        <w:t xml:space="preserve">Заказчик </w:t>
      </w:r>
      <w:r w:rsidR="00C46290" w:rsidRPr="002D1AC3">
        <w:rPr>
          <w:rStyle w:val="ezkurwreuab5ozgtqnkl"/>
          <w:rFonts w:ascii="GHEA Grapalat" w:hAnsi="GHEA Grapalat" w:cs="Calibri"/>
          <w:i w:val="0"/>
          <w:iCs/>
          <w:sz w:val="24"/>
          <w:szCs w:val="24"/>
          <w:lang w:val="af-ZA"/>
        </w:rPr>
        <w:t>ЗАО</w:t>
      </w:r>
      <w:r w:rsidR="00C46290" w:rsidRPr="002D1AC3">
        <w:rPr>
          <w:rFonts w:ascii="GHEA Grapalat" w:hAnsi="GHEA Grapalat"/>
          <w:i w:val="0"/>
          <w:iCs/>
          <w:sz w:val="24"/>
          <w:szCs w:val="24"/>
          <w:lang w:val="af-ZA"/>
        </w:rPr>
        <w:t xml:space="preserve"> </w:t>
      </w:r>
      <w:r w:rsidR="00C46290" w:rsidRPr="002D1AC3">
        <w:rPr>
          <w:rStyle w:val="ezkurwreuab5ozgtqnkl"/>
          <w:rFonts w:ascii="GHEA Grapalat" w:hAnsi="GHEA Grapalat"/>
          <w:i w:val="0"/>
          <w:iCs/>
          <w:sz w:val="24"/>
          <w:szCs w:val="24"/>
          <w:lang w:val="af-ZA"/>
        </w:rPr>
        <w:t xml:space="preserve">" </w:t>
      </w:r>
      <w:r w:rsidR="00C46290" w:rsidRPr="002D1AC3">
        <w:rPr>
          <w:rStyle w:val="ezkurwreuab5ozgtqnkl"/>
          <w:rFonts w:ascii="GHEA Grapalat" w:hAnsi="GHEA Grapalat" w:cs="Calibri"/>
          <w:i w:val="0"/>
          <w:iCs/>
          <w:sz w:val="24"/>
          <w:szCs w:val="24"/>
          <w:lang w:val="af-ZA"/>
        </w:rPr>
        <w:t>ГЮМРИЙСКИЙ</w:t>
      </w:r>
      <w:r w:rsidR="00C46290" w:rsidRPr="002D1AC3">
        <w:rPr>
          <w:rFonts w:ascii="GHEA Grapalat" w:hAnsi="GHEA Grapalat"/>
          <w:i w:val="0"/>
          <w:iCs/>
          <w:sz w:val="24"/>
          <w:szCs w:val="24"/>
          <w:lang w:val="af-ZA"/>
        </w:rPr>
        <w:t xml:space="preserve"> </w:t>
      </w:r>
      <w:r w:rsidR="00C46290" w:rsidRPr="002D1AC3">
        <w:rPr>
          <w:rStyle w:val="ezkurwreuab5ozgtqnkl"/>
          <w:rFonts w:ascii="GHEA Grapalat" w:hAnsi="GHEA Grapalat" w:cs="Calibri"/>
          <w:i w:val="0"/>
          <w:iCs/>
          <w:sz w:val="24"/>
          <w:szCs w:val="24"/>
          <w:lang w:val="af-ZA"/>
        </w:rPr>
        <w:t>АВТОБУС</w:t>
      </w:r>
      <w:r w:rsidR="00C46290" w:rsidRPr="002D1AC3">
        <w:rPr>
          <w:rStyle w:val="ezkurwreuab5ozgtqnkl"/>
          <w:rFonts w:ascii="GHEA Grapalat" w:hAnsi="GHEA Grapalat"/>
          <w:i w:val="0"/>
          <w:iCs/>
          <w:sz w:val="24"/>
          <w:szCs w:val="24"/>
          <w:lang w:val="af-ZA"/>
        </w:rPr>
        <w:t>"</w:t>
      </w:r>
    </w:p>
    <w:p w14:paraId="62BBD5E6" w14:textId="6B725847" w:rsidR="00915A97" w:rsidRPr="002D1AC3" w:rsidRDefault="00915A97" w:rsidP="00B46D58">
      <w:pPr>
        <w:pStyle w:val="a3"/>
        <w:widowControl w:val="0"/>
        <w:spacing w:after="160" w:line="240" w:lineRule="auto"/>
        <w:ind w:left="3969" w:firstLine="0"/>
        <w:rPr>
          <w:rFonts w:ascii="GHEA Grapalat" w:hAnsi="GHEA Grapalat"/>
          <w:i w:val="0"/>
          <w:sz w:val="24"/>
          <w:szCs w:val="24"/>
        </w:rPr>
      </w:pPr>
      <w:r w:rsidRPr="002D1AC3">
        <w:rPr>
          <w:rFonts w:ascii="GHEA Grapalat" w:hAnsi="GHEA Grapalat" w:cs="Sylfaen"/>
          <w:sz w:val="24"/>
          <w:szCs w:val="24"/>
        </w:rPr>
        <w:br w:type="page"/>
      </w:r>
    </w:p>
    <w:p w14:paraId="5B09B17E"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DEB1FEB" w14:textId="6A028A6F"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D1AC3">
        <w:rPr>
          <w:rFonts w:ascii="GHEA Grapalat" w:hAnsi="GHEA Grapalat"/>
          <w:i/>
          <w:lang w:val="hy-AM"/>
        </w:rPr>
        <w:t>(</w:t>
      </w:r>
      <w:r w:rsidR="002D1AC3">
        <w:rPr>
          <w:rFonts w:ascii="Sylfaen" w:hAnsi="Sylfaen"/>
          <w:b/>
          <w:lang w:val="af-ZA"/>
        </w:rPr>
        <w:t>ԳԱՎՏՈ-ԲՄԱՊՁԲ-24/1</w:t>
      </w:r>
      <w:r w:rsidR="002D1AC3">
        <w:rPr>
          <w:rFonts w:ascii="Sylfaen" w:hAnsi="Sylfaen"/>
          <w:b/>
          <w:i/>
          <w:lang w:val="hy-AM"/>
        </w:rPr>
        <w:t>)</w:t>
      </w:r>
      <w:r w:rsidR="002D1AC3" w:rsidRPr="00886B74">
        <w:rPr>
          <w:rFonts w:ascii="Sylfaen" w:hAnsi="Sylfaen"/>
          <w:b/>
          <w:iCs/>
          <w:lang w:val="hy-AM"/>
        </w:rPr>
        <w:t>(</w:t>
      </w:r>
      <w:r w:rsidR="002D1AC3" w:rsidRPr="00886B74">
        <w:rPr>
          <w:rFonts w:ascii="Sylfaen" w:hAnsi="Sylfaen"/>
          <w:b/>
          <w:iCs/>
        </w:rPr>
        <w:t>GAVTO-BMAPDzB-24/1</w:t>
      </w:r>
      <w:r w:rsidR="002D1AC3" w:rsidRPr="00886B74">
        <w:rPr>
          <w:rFonts w:ascii="Sylfaen" w:hAnsi="Sylfaen"/>
          <w:b/>
          <w:iCs/>
          <w:lang w:val="hy-AM"/>
        </w:rPr>
        <w:t>)</w:t>
      </w:r>
      <w:r w:rsidR="001B32D9" w:rsidRPr="001B32D9">
        <w:rPr>
          <w:rFonts w:ascii="GHEA Grapalat" w:hAnsi="GHEA Grapalat" w:cs="Times Armenian"/>
          <w:i/>
        </w:rPr>
        <w:br/>
      </w:r>
      <w:r w:rsidR="00A46F92">
        <w:rPr>
          <w:rFonts w:ascii="GHEA Grapalat" w:hAnsi="GHEA Grapalat"/>
          <w:i/>
        </w:rPr>
        <w:t xml:space="preserve">№ </w:t>
      </w:r>
      <w:r w:rsidR="00886B74" w:rsidRPr="00886B74">
        <w:rPr>
          <w:rFonts w:ascii="GHEA Grapalat" w:hAnsi="GHEA Grapalat"/>
          <w:i/>
        </w:rPr>
        <w:t>2</w:t>
      </w:r>
      <w:r w:rsidR="00096865" w:rsidRPr="009044F1">
        <w:rPr>
          <w:rFonts w:ascii="GHEA Grapalat" w:hAnsi="GHEA Grapalat"/>
          <w:i/>
        </w:rPr>
        <w:t xml:space="preserve"> от </w:t>
      </w:r>
      <w:r w:rsidR="009C7B44">
        <w:rPr>
          <w:rFonts w:ascii="GHEA Grapalat" w:hAnsi="GHEA Grapalat"/>
          <w:i/>
          <w:lang w:val="hy-AM"/>
        </w:rPr>
        <w:t>12</w:t>
      </w:r>
      <w:r w:rsidR="00120775">
        <w:rPr>
          <w:rFonts w:ascii="GHEA Grapalat" w:hAnsi="GHEA Grapalat"/>
          <w:i/>
        </w:rPr>
        <w:t>.0</w:t>
      </w:r>
      <w:r w:rsidR="00120775">
        <w:rPr>
          <w:rFonts w:ascii="GHEA Grapalat" w:hAnsi="GHEA Grapalat"/>
          <w:i/>
          <w:lang w:val="hy-AM"/>
        </w:rPr>
        <w:t>7</w:t>
      </w:r>
      <w:r w:rsidR="00886B74" w:rsidRPr="00886B74">
        <w:rPr>
          <w:rFonts w:ascii="GHEA Grapalat" w:hAnsi="GHEA Grapalat"/>
          <w:i/>
        </w:rPr>
        <w:t>.</w:t>
      </w:r>
      <w:r w:rsidR="00096865" w:rsidRPr="009044F1">
        <w:rPr>
          <w:rFonts w:ascii="GHEA Grapalat" w:hAnsi="GHEA Grapalat"/>
          <w:i/>
        </w:rPr>
        <w:t xml:space="preserve"> 20</w:t>
      </w:r>
      <w:r w:rsidR="00886B74" w:rsidRPr="00250FAC">
        <w:rPr>
          <w:rFonts w:ascii="GHEA Grapalat" w:hAnsi="GHEA Grapalat"/>
          <w:i/>
        </w:rPr>
        <w:t>24</w:t>
      </w:r>
      <w:r w:rsidR="009F10E4">
        <w:rPr>
          <w:rFonts w:ascii="GHEA Grapalat" w:hAnsi="GHEA Grapalat"/>
          <w:i/>
        </w:rPr>
        <w:t xml:space="preserve"> </w:t>
      </w:r>
      <w:r w:rsidR="00096865" w:rsidRPr="009044F1">
        <w:rPr>
          <w:rFonts w:ascii="GHEA Grapalat" w:hAnsi="GHEA Grapalat"/>
          <w:i/>
        </w:rPr>
        <w:t>г.</w:t>
      </w:r>
    </w:p>
    <w:p w14:paraId="6034387C" w14:textId="77777777" w:rsidR="00096865" w:rsidRPr="009044F1" w:rsidRDefault="00096865" w:rsidP="00B46D58">
      <w:pPr>
        <w:pStyle w:val="aa"/>
        <w:widowControl w:val="0"/>
        <w:spacing w:after="160"/>
        <w:ind w:right="-7" w:firstLine="567"/>
        <w:jc w:val="center"/>
        <w:rPr>
          <w:rFonts w:ascii="GHEA Grapalat" w:hAnsi="GHEA Grapalat"/>
        </w:rPr>
      </w:pPr>
    </w:p>
    <w:p w14:paraId="4E67DD24" w14:textId="77777777" w:rsidR="00096865" w:rsidRPr="003A1EBB" w:rsidRDefault="00096865" w:rsidP="00B46D58">
      <w:pPr>
        <w:pStyle w:val="aa"/>
        <w:widowControl w:val="0"/>
        <w:spacing w:after="160"/>
        <w:ind w:right="-7" w:firstLine="567"/>
        <w:jc w:val="center"/>
        <w:rPr>
          <w:rFonts w:ascii="GHEA Grapalat" w:hAnsi="GHEA Grapalat"/>
        </w:rPr>
      </w:pPr>
    </w:p>
    <w:p w14:paraId="019B7DBB" w14:textId="77777777" w:rsidR="000763E5" w:rsidRPr="003A1EBB" w:rsidRDefault="000763E5" w:rsidP="00B46D58">
      <w:pPr>
        <w:pStyle w:val="aa"/>
        <w:widowControl w:val="0"/>
        <w:spacing w:after="160"/>
        <w:ind w:right="-7" w:firstLine="567"/>
        <w:jc w:val="center"/>
        <w:rPr>
          <w:rFonts w:ascii="GHEA Grapalat" w:hAnsi="GHEA Grapalat"/>
        </w:rPr>
      </w:pPr>
    </w:p>
    <w:p w14:paraId="453325A2" w14:textId="5FBB32D7" w:rsidR="00096865" w:rsidRPr="00AF508B" w:rsidRDefault="00906D2D" w:rsidP="00B46D58">
      <w:pPr>
        <w:pStyle w:val="aa"/>
        <w:widowControl w:val="0"/>
        <w:spacing w:after="160"/>
        <w:ind w:right="-7" w:firstLine="567"/>
        <w:jc w:val="center"/>
        <w:rPr>
          <w:rFonts w:ascii="GHEA Grapalat" w:hAnsi="GHEA Grapalat"/>
          <w:lang w:val="af-ZA"/>
        </w:rPr>
      </w:pPr>
      <w:bookmarkStart w:id="0" w:name="_GoBack"/>
      <w:bookmarkEnd w:id="0"/>
      <w:r w:rsidRPr="00E62484">
        <w:rPr>
          <w:rStyle w:val="ezkurwreuab5ozgtqnkl"/>
          <w:rFonts w:ascii="GHEA Grapalat" w:hAnsi="GHEA Grapalat" w:cs="Calibri"/>
          <w:b/>
          <w:bCs/>
          <w:iCs/>
          <w:lang w:val="af-ZA"/>
        </w:rPr>
        <w:t>ЗАО</w:t>
      </w:r>
      <w:r w:rsidRPr="00E62484">
        <w:rPr>
          <w:rFonts w:ascii="GHEA Grapalat" w:hAnsi="GHEA Grapalat"/>
          <w:b/>
          <w:bCs/>
          <w:iCs/>
          <w:lang w:val="af-ZA"/>
        </w:rPr>
        <w:t xml:space="preserve"> </w:t>
      </w:r>
      <w:r w:rsidRPr="00E62484">
        <w:rPr>
          <w:rStyle w:val="ezkurwreuab5ozgtqnkl"/>
          <w:rFonts w:ascii="GHEA Grapalat" w:hAnsi="GHEA Grapalat"/>
          <w:b/>
          <w:bCs/>
          <w:iCs/>
          <w:lang w:val="af-ZA"/>
        </w:rPr>
        <w:t xml:space="preserve">" </w:t>
      </w:r>
      <w:r w:rsidRPr="00E62484">
        <w:rPr>
          <w:rStyle w:val="ezkurwreuab5ozgtqnkl"/>
          <w:rFonts w:ascii="GHEA Grapalat" w:hAnsi="GHEA Grapalat" w:cs="Calibri"/>
          <w:b/>
          <w:bCs/>
          <w:iCs/>
          <w:lang w:val="af-ZA"/>
        </w:rPr>
        <w:t>ГЮМРИЙСКИЙ</w:t>
      </w:r>
      <w:r w:rsidRPr="00E62484">
        <w:rPr>
          <w:rFonts w:ascii="GHEA Grapalat" w:hAnsi="GHEA Grapalat"/>
          <w:b/>
          <w:bCs/>
          <w:iCs/>
          <w:lang w:val="af-ZA"/>
        </w:rPr>
        <w:t xml:space="preserve"> </w:t>
      </w:r>
      <w:r w:rsidRPr="00E62484">
        <w:rPr>
          <w:rStyle w:val="ezkurwreuab5ozgtqnkl"/>
          <w:rFonts w:ascii="GHEA Grapalat" w:hAnsi="GHEA Grapalat" w:cs="Calibri"/>
          <w:b/>
          <w:bCs/>
          <w:iCs/>
          <w:lang w:val="af-ZA"/>
        </w:rPr>
        <w:t>АВТОБУС</w:t>
      </w:r>
      <w:r w:rsidRPr="00E62484">
        <w:rPr>
          <w:rStyle w:val="ezkurwreuab5ozgtqnkl"/>
          <w:rFonts w:ascii="GHEA Grapalat" w:hAnsi="GHEA Grapalat"/>
          <w:b/>
          <w:bCs/>
          <w:iCs/>
          <w:lang w:val="af-ZA"/>
        </w:rPr>
        <w:t>"</w:t>
      </w:r>
    </w:p>
    <w:p w14:paraId="56378241" w14:textId="77777777" w:rsidR="00096865" w:rsidRPr="003A1EBB" w:rsidRDefault="00096865" w:rsidP="00B46D58">
      <w:pPr>
        <w:pStyle w:val="aa"/>
        <w:widowControl w:val="0"/>
        <w:spacing w:after="160"/>
        <w:ind w:right="-7" w:firstLine="567"/>
        <w:jc w:val="center"/>
        <w:rPr>
          <w:rFonts w:ascii="GHEA Grapalat" w:hAnsi="GHEA Grapalat"/>
        </w:rPr>
      </w:pPr>
    </w:p>
    <w:p w14:paraId="2A8CEB14" w14:textId="77777777" w:rsidR="000763E5" w:rsidRPr="003A1EBB" w:rsidRDefault="000763E5" w:rsidP="00B46D58">
      <w:pPr>
        <w:pStyle w:val="aa"/>
        <w:widowControl w:val="0"/>
        <w:spacing w:after="160"/>
        <w:ind w:right="-7" w:firstLine="567"/>
        <w:jc w:val="center"/>
        <w:rPr>
          <w:rFonts w:ascii="GHEA Grapalat" w:hAnsi="GHEA Grapalat"/>
        </w:rPr>
      </w:pPr>
    </w:p>
    <w:p w14:paraId="7B233494" w14:textId="77777777" w:rsidR="000763E5" w:rsidRPr="003A1EBB" w:rsidRDefault="000763E5" w:rsidP="00B46D58">
      <w:pPr>
        <w:pStyle w:val="aa"/>
        <w:widowControl w:val="0"/>
        <w:spacing w:after="160"/>
        <w:ind w:right="-7" w:firstLine="567"/>
        <w:jc w:val="center"/>
        <w:rPr>
          <w:rFonts w:ascii="GHEA Grapalat" w:hAnsi="GHEA Grapalat"/>
        </w:rPr>
      </w:pPr>
    </w:p>
    <w:p w14:paraId="10A51B90"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91F184A" w14:textId="77777777" w:rsidR="00096865" w:rsidRPr="009044F1" w:rsidRDefault="00096865" w:rsidP="00B46D58">
      <w:pPr>
        <w:pStyle w:val="aa"/>
        <w:widowControl w:val="0"/>
        <w:spacing w:after="160"/>
        <w:ind w:right="-7" w:firstLine="567"/>
        <w:jc w:val="center"/>
        <w:rPr>
          <w:rFonts w:ascii="GHEA Grapalat" w:hAnsi="GHEA Grapalat" w:cs="Sylfaen"/>
        </w:rPr>
      </w:pPr>
    </w:p>
    <w:p w14:paraId="28F39278" w14:textId="77777777" w:rsidR="00096865" w:rsidRPr="009044F1" w:rsidRDefault="00096865" w:rsidP="00B46D58">
      <w:pPr>
        <w:pStyle w:val="aa"/>
        <w:widowControl w:val="0"/>
        <w:spacing w:after="160"/>
        <w:ind w:right="-7" w:firstLine="567"/>
        <w:jc w:val="center"/>
        <w:rPr>
          <w:rFonts w:ascii="GHEA Grapalat" w:hAnsi="GHEA Grapalat" w:cs="Sylfaen"/>
        </w:rPr>
      </w:pPr>
    </w:p>
    <w:p w14:paraId="2346D94A" w14:textId="286B92B9" w:rsidR="00096865" w:rsidRPr="00B511BC" w:rsidRDefault="002B32D6" w:rsidP="00B46D58">
      <w:pPr>
        <w:pStyle w:val="aa"/>
        <w:widowControl w:val="0"/>
        <w:spacing w:after="160"/>
        <w:ind w:right="-7"/>
        <w:jc w:val="center"/>
        <w:rPr>
          <w:rFonts w:ascii="GHEA Grapalat" w:hAnsi="GHEA Grapalat"/>
        </w:rPr>
      </w:pPr>
      <w:r w:rsidRPr="00B511BC">
        <w:rPr>
          <w:rFonts w:ascii="GHEA Grapalat" w:hAnsi="GHEA Grapalat"/>
        </w:rPr>
        <w:t>НА ОТКРЫТЫЙ КОНКУРС, ОБЪЯВЛЕННЫЙ С ЦЕЛЬЮ ПРИОБРЕТЕНИЯ "</w:t>
      </w:r>
      <w:r w:rsidR="00B511BC" w:rsidRPr="00B511BC">
        <w:rPr>
          <w:rStyle w:val="ezkurwreuab5ozgtqnkl"/>
          <w:rFonts w:ascii="GHEA Grapalat" w:hAnsi="GHEA Grapalat"/>
        </w:rPr>
        <w:t>СЖАТОГО ПРИРОДНОГО ГАЗА</w:t>
      </w:r>
      <w:r w:rsidR="00B511BC" w:rsidRPr="00B511BC">
        <w:rPr>
          <w:rFonts w:ascii="GHEA Grapalat" w:hAnsi="GHEA Grapalat"/>
        </w:rPr>
        <w:t xml:space="preserve"> </w:t>
      </w:r>
      <w:r w:rsidRPr="00B511BC">
        <w:rPr>
          <w:rFonts w:ascii="GHEA Grapalat" w:hAnsi="GHEA Grapalat"/>
        </w:rPr>
        <w:t>" ДЛЯ НУЖД "</w:t>
      </w:r>
      <w:r w:rsidR="00B511BC" w:rsidRPr="00B511BC">
        <w:rPr>
          <w:rStyle w:val="ezkurwreuab5ozgtqnkl"/>
          <w:rFonts w:ascii="GHEA Grapalat" w:hAnsi="GHEA Grapalat" w:cs="Calibri"/>
          <w:i/>
          <w:iCs/>
          <w:lang w:val="af-ZA"/>
        </w:rPr>
        <w:t xml:space="preserve"> </w:t>
      </w:r>
      <w:r w:rsidR="00B511BC" w:rsidRPr="00B511BC">
        <w:rPr>
          <w:rStyle w:val="ezkurwreuab5ozgtqnkl"/>
          <w:rFonts w:ascii="GHEA Grapalat" w:hAnsi="GHEA Grapalat" w:cs="Calibri"/>
          <w:lang w:val="af-ZA"/>
        </w:rPr>
        <w:t>ЗАО</w:t>
      </w:r>
      <w:r w:rsidR="00B511BC" w:rsidRPr="00B511BC">
        <w:rPr>
          <w:rFonts w:ascii="GHEA Grapalat" w:hAnsi="GHEA Grapalat"/>
          <w:lang w:val="af-ZA"/>
        </w:rPr>
        <w:t xml:space="preserve"> </w:t>
      </w:r>
      <w:r w:rsidR="00B511BC" w:rsidRPr="00B511BC">
        <w:rPr>
          <w:rStyle w:val="ezkurwreuab5ozgtqnkl"/>
          <w:rFonts w:ascii="GHEA Grapalat" w:hAnsi="GHEA Grapalat"/>
          <w:lang w:val="af-ZA"/>
        </w:rPr>
        <w:t xml:space="preserve">" </w:t>
      </w:r>
      <w:r w:rsidR="00B511BC" w:rsidRPr="00B511BC">
        <w:rPr>
          <w:rStyle w:val="ezkurwreuab5ozgtqnkl"/>
          <w:rFonts w:ascii="GHEA Grapalat" w:hAnsi="GHEA Grapalat" w:cs="Calibri"/>
          <w:lang w:val="af-ZA"/>
        </w:rPr>
        <w:t>ГЮМРИЙСКИЙ</w:t>
      </w:r>
      <w:r w:rsidR="00B511BC" w:rsidRPr="00B511BC">
        <w:rPr>
          <w:rFonts w:ascii="GHEA Grapalat" w:hAnsi="GHEA Grapalat"/>
          <w:lang w:val="af-ZA"/>
        </w:rPr>
        <w:t xml:space="preserve"> </w:t>
      </w:r>
      <w:r w:rsidR="00B511BC" w:rsidRPr="00B511BC">
        <w:rPr>
          <w:rStyle w:val="ezkurwreuab5ozgtqnkl"/>
          <w:rFonts w:ascii="GHEA Grapalat" w:hAnsi="GHEA Grapalat" w:cs="Calibri"/>
          <w:lang w:val="af-ZA"/>
        </w:rPr>
        <w:t>АВТОБУС</w:t>
      </w:r>
      <w:r w:rsidR="00B511BC" w:rsidRPr="00B511BC">
        <w:rPr>
          <w:rStyle w:val="ezkurwreuab5ozgtqnkl"/>
          <w:rFonts w:ascii="GHEA Grapalat" w:hAnsi="GHEA Grapalat"/>
          <w:i/>
          <w:iCs/>
          <w:lang w:val="af-ZA"/>
        </w:rPr>
        <w:t>"</w:t>
      </w:r>
    </w:p>
    <w:p w14:paraId="700AC199" w14:textId="77777777" w:rsidR="00CE0D95" w:rsidRPr="009044F1" w:rsidRDefault="00CE0D95" w:rsidP="00B46D58">
      <w:pPr>
        <w:pStyle w:val="aa"/>
        <w:widowControl w:val="0"/>
        <w:spacing w:after="160"/>
        <w:ind w:right="-7" w:firstLine="567"/>
        <w:jc w:val="center"/>
        <w:rPr>
          <w:rFonts w:ascii="GHEA Grapalat" w:hAnsi="GHEA Grapalat"/>
        </w:rPr>
      </w:pPr>
    </w:p>
    <w:p w14:paraId="67B202FD" w14:textId="77777777" w:rsidR="00CE0D95" w:rsidRPr="009044F1" w:rsidRDefault="00CE0D95" w:rsidP="00B46D58">
      <w:pPr>
        <w:pStyle w:val="aa"/>
        <w:widowControl w:val="0"/>
        <w:spacing w:after="160"/>
        <w:ind w:right="-7" w:firstLine="567"/>
        <w:jc w:val="center"/>
        <w:rPr>
          <w:rFonts w:ascii="GHEA Grapalat" w:hAnsi="GHEA Grapalat"/>
        </w:rPr>
      </w:pPr>
    </w:p>
    <w:p w14:paraId="3329A038" w14:textId="77777777" w:rsidR="000763E5" w:rsidRDefault="000763E5" w:rsidP="00B46D58">
      <w:pPr>
        <w:rPr>
          <w:rFonts w:ascii="GHEA Grapalat" w:hAnsi="GHEA Grapalat"/>
        </w:rPr>
      </w:pPr>
      <w:r>
        <w:rPr>
          <w:rFonts w:ascii="GHEA Grapalat" w:hAnsi="GHEA Grapalat"/>
        </w:rPr>
        <w:br w:type="page"/>
      </w:r>
    </w:p>
    <w:p w14:paraId="5EF444EE"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C054E54" w14:textId="77777777" w:rsidR="00984BDB" w:rsidRPr="009044F1" w:rsidRDefault="00984BDB" w:rsidP="00B46D58">
      <w:pPr>
        <w:widowControl w:val="0"/>
        <w:spacing w:after="160"/>
        <w:ind w:firstLine="567"/>
        <w:jc w:val="both"/>
        <w:rPr>
          <w:rFonts w:ascii="GHEA Grapalat" w:hAnsi="GHEA Grapalat"/>
          <w:i/>
        </w:rPr>
      </w:pPr>
    </w:p>
    <w:p w14:paraId="529ACD9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CF363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35E98B9" w14:textId="77777777" w:rsidR="00160AE4" w:rsidRPr="009044F1" w:rsidRDefault="00160AE4" w:rsidP="00B46D58">
      <w:pPr>
        <w:widowControl w:val="0"/>
        <w:spacing w:after="160"/>
        <w:ind w:firstLine="567"/>
        <w:jc w:val="center"/>
        <w:rPr>
          <w:rFonts w:ascii="GHEA Grapalat" w:hAnsi="GHEA Grapalat"/>
          <w:i/>
        </w:rPr>
      </w:pPr>
    </w:p>
    <w:p w14:paraId="5A5076C8" w14:textId="4D6CC1AE" w:rsidR="00615B35" w:rsidRPr="00EC400D" w:rsidRDefault="00B511BC" w:rsidP="00B511BC">
      <w:pPr>
        <w:widowControl w:val="0"/>
        <w:tabs>
          <w:tab w:val="left" w:pos="5954"/>
        </w:tabs>
        <w:spacing w:after="160"/>
        <w:ind w:firstLine="567"/>
        <w:jc w:val="center"/>
        <w:rPr>
          <w:rFonts w:ascii="GHEA Grapalat" w:hAnsi="GHEA Grapalat"/>
          <w:sz w:val="20"/>
          <w:szCs w:val="20"/>
        </w:rPr>
      </w:pPr>
      <w:r w:rsidRPr="00B511BC">
        <w:rPr>
          <w:rFonts w:ascii="GHEA Grapalat" w:hAnsi="GHEA Grapalat"/>
        </w:rPr>
        <w:t>"</w:t>
      </w:r>
      <w:r w:rsidRPr="00B511BC">
        <w:rPr>
          <w:rStyle w:val="10"/>
          <w:rFonts w:ascii="GHEA Grapalat" w:hAnsi="GHEA Grapalat"/>
        </w:rPr>
        <w:t xml:space="preserve"> </w:t>
      </w:r>
      <w:r w:rsidRPr="00B511BC">
        <w:rPr>
          <w:rStyle w:val="ezkurwreuab5ozgtqnkl"/>
          <w:rFonts w:ascii="GHEA Grapalat" w:hAnsi="GHEA Grapalat" w:cs="Calibri"/>
        </w:rPr>
        <w:t>СЖАТЫЙ</w:t>
      </w:r>
      <w:r w:rsidRPr="00B511BC">
        <w:rPr>
          <w:rFonts w:ascii="GHEA Grapalat" w:hAnsi="GHEA Grapalat"/>
        </w:rPr>
        <w:t xml:space="preserve"> </w:t>
      </w:r>
      <w:r w:rsidRPr="00B511BC">
        <w:rPr>
          <w:rStyle w:val="ezkurwreuab5ozgtqnkl"/>
          <w:rFonts w:ascii="GHEA Grapalat" w:hAnsi="GHEA Grapalat" w:cs="Calibri"/>
        </w:rPr>
        <w:t>ПРИРОДНЫЙ</w:t>
      </w:r>
      <w:r w:rsidRPr="00B511BC">
        <w:rPr>
          <w:rFonts w:ascii="GHEA Grapalat" w:hAnsi="GHEA Grapalat"/>
        </w:rPr>
        <w:t xml:space="preserve"> </w:t>
      </w:r>
      <w:r w:rsidRPr="00B511BC">
        <w:rPr>
          <w:rStyle w:val="ezkurwreuab5ozgtqnkl"/>
          <w:rFonts w:ascii="GHEA Grapalat" w:hAnsi="GHEA Grapalat" w:cs="Calibri"/>
        </w:rPr>
        <w:t>ГАЗ</w:t>
      </w:r>
      <w:r w:rsidRPr="00B511BC">
        <w:rPr>
          <w:rFonts w:ascii="GHEA Grapalat" w:hAnsi="GHEA Grapalat"/>
        </w:rPr>
        <w:t xml:space="preserve"> " ДЛЯ НУЖД "</w:t>
      </w:r>
      <w:r w:rsidRPr="00B511BC">
        <w:rPr>
          <w:rStyle w:val="ezkurwreuab5ozgtqnkl"/>
          <w:rFonts w:ascii="GHEA Grapalat" w:hAnsi="GHEA Grapalat" w:cs="Calibri"/>
          <w:i/>
          <w:iCs/>
          <w:lang w:val="af-ZA"/>
        </w:rPr>
        <w:t xml:space="preserve"> </w:t>
      </w:r>
      <w:r w:rsidRPr="00B511BC">
        <w:rPr>
          <w:rStyle w:val="ezkurwreuab5ozgtqnkl"/>
          <w:rFonts w:ascii="GHEA Grapalat" w:hAnsi="GHEA Grapalat" w:cs="Calibri"/>
          <w:lang w:val="af-ZA"/>
        </w:rPr>
        <w:t>ЗАО</w:t>
      </w:r>
      <w:r w:rsidRPr="00B511BC">
        <w:rPr>
          <w:rFonts w:ascii="GHEA Grapalat" w:hAnsi="GHEA Grapalat"/>
          <w:lang w:val="af-ZA"/>
        </w:rPr>
        <w:t xml:space="preserve"> </w:t>
      </w:r>
      <w:r w:rsidRPr="00B511BC">
        <w:rPr>
          <w:rStyle w:val="ezkurwreuab5ozgtqnkl"/>
          <w:rFonts w:ascii="GHEA Grapalat" w:hAnsi="GHEA Grapalat"/>
          <w:lang w:val="af-ZA"/>
        </w:rPr>
        <w:t xml:space="preserve">" </w:t>
      </w:r>
      <w:r w:rsidRPr="00B511BC">
        <w:rPr>
          <w:rStyle w:val="ezkurwreuab5ozgtqnkl"/>
          <w:rFonts w:ascii="GHEA Grapalat" w:hAnsi="GHEA Grapalat" w:cs="Calibri"/>
          <w:lang w:val="af-ZA"/>
        </w:rPr>
        <w:t>ГЮМРИЙСКИЙ</w:t>
      </w:r>
      <w:r w:rsidRPr="00B511BC">
        <w:rPr>
          <w:rFonts w:ascii="GHEA Grapalat" w:hAnsi="GHEA Grapalat"/>
          <w:lang w:val="af-ZA"/>
        </w:rPr>
        <w:t xml:space="preserve"> </w:t>
      </w:r>
      <w:r w:rsidRPr="00B511BC">
        <w:rPr>
          <w:rStyle w:val="ezkurwreuab5ozgtqnkl"/>
          <w:rFonts w:ascii="GHEA Grapalat" w:hAnsi="GHEA Grapalat" w:cs="Calibri"/>
          <w:lang w:val="af-ZA"/>
        </w:rPr>
        <w:t>АВТОБУС</w:t>
      </w:r>
      <w:r w:rsidRPr="00B511BC">
        <w:rPr>
          <w:rStyle w:val="ezkurwreuab5ozgtqnkl"/>
          <w:rFonts w:ascii="GHEA Grapalat" w:hAnsi="GHEA Grapalat"/>
          <w:i/>
          <w:iCs/>
          <w:lang w:val="af-ZA"/>
        </w:rPr>
        <w:t>"</w:t>
      </w:r>
    </w:p>
    <w:p w14:paraId="5BE9C52D" w14:textId="77777777" w:rsidR="00160AE4" w:rsidRPr="003A1EBB" w:rsidRDefault="00160AE4" w:rsidP="00B46D58">
      <w:pPr>
        <w:widowControl w:val="0"/>
        <w:spacing w:after="160"/>
        <w:ind w:firstLine="567"/>
        <w:jc w:val="center"/>
        <w:rPr>
          <w:rFonts w:ascii="GHEA Grapalat" w:hAnsi="GHEA Grapalat"/>
        </w:rPr>
      </w:pPr>
    </w:p>
    <w:p w14:paraId="323E261E"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15490D6A" w14:textId="77777777" w:rsidR="00C67E80" w:rsidRPr="009044F1" w:rsidRDefault="00C67E80" w:rsidP="00B46D58">
      <w:pPr>
        <w:widowControl w:val="0"/>
        <w:spacing w:after="160"/>
        <w:jc w:val="center"/>
        <w:rPr>
          <w:rFonts w:ascii="GHEA Grapalat" w:hAnsi="GHEA Grapalat" w:cs="Sylfaen"/>
          <w:b/>
        </w:rPr>
      </w:pPr>
    </w:p>
    <w:p w14:paraId="2E945E0C"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CE8B13A" w14:textId="77777777" w:rsidR="002E069D" w:rsidRPr="008842CE" w:rsidRDefault="002E069D" w:rsidP="00B46D58">
      <w:pPr>
        <w:widowControl w:val="0"/>
        <w:spacing w:after="160"/>
        <w:jc w:val="center"/>
        <w:rPr>
          <w:rFonts w:ascii="GHEA Grapalat" w:hAnsi="GHEA Grapalat"/>
        </w:rPr>
      </w:pPr>
    </w:p>
    <w:p w14:paraId="55E3C0C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D669F4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4F9479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A3CAC7E"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4B25DE7"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39C9319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6817E4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14:paraId="60D6114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F61C682"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5092A6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BACFF6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6CEAC3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1B0C038" w14:textId="77777777" w:rsidR="00520F57" w:rsidRDefault="00520F57" w:rsidP="00B46D58">
      <w:pPr>
        <w:widowControl w:val="0"/>
        <w:spacing w:after="160"/>
        <w:jc w:val="center"/>
        <w:rPr>
          <w:rFonts w:ascii="GHEA Grapalat" w:hAnsi="GHEA Grapalat"/>
          <w:b/>
        </w:rPr>
      </w:pPr>
    </w:p>
    <w:p w14:paraId="24CB1E41" w14:textId="77777777" w:rsidR="00520F57" w:rsidRDefault="00520F57" w:rsidP="00B46D58">
      <w:pPr>
        <w:widowControl w:val="0"/>
        <w:spacing w:after="160"/>
        <w:jc w:val="center"/>
        <w:rPr>
          <w:rFonts w:ascii="GHEA Grapalat" w:hAnsi="GHEA Grapalat"/>
          <w:b/>
        </w:rPr>
      </w:pPr>
    </w:p>
    <w:p w14:paraId="1F546B79"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4ABBBDB" w14:textId="77777777" w:rsidR="008842CE" w:rsidRPr="00374F4A" w:rsidRDefault="008842CE" w:rsidP="00B46D58">
      <w:pPr>
        <w:widowControl w:val="0"/>
        <w:spacing w:after="160"/>
        <w:jc w:val="center"/>
        <w:rPr>
          <w:rFonts w:ascii="GHEA Grapalat" w:hAnsi="GHEA Grapalat"/>
          <w:b/>
        </w:rPr>
      </w:pPr>
    </w:p>
    <w:p w14:paraId="4B526B3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E71E34" w14:textId="77777777" w:rsidR="00520F57" w:rsidRPr="008842CE" w:rsidRDefault="00520F57" w:rsidP="00B46D58">
      <w:pPr>
        <w:widowControl w:val="0"/>
        <w:spacing w:after="160"/>
        <w:jc w:val="center"/>
        <w:rPr>
          <w:rFonts w:ascii="GHEA Grapalat" w:hAnsi="GHEA Grapalat"/>
          <w:b/>
        </w:rPr>
      </w:pPr>
    </w:p>
    <w:p w14:paraId="447E7DD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3AE8FD9"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AD16382"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6DE32660" w14:textId="77777777" w:rsidR="00E17B7F" w:rsidRDefault="00E17B7F">
      <w:pPr>
        <w:rPr>
          <w:rFonts w:ascii="GHEA Grapalat" w:hAnsi="GHEA Grapalat"/>
          <w:spacing w:val="-6"/>
        </w:rPr>
      </w:pPr>
      <w:r>
        <w:rPr>
          <w:rFonts w:ascii="GHEA Grapalat" w:hAnsi="GHEA Grapalat"/>
          <w:spacing w:val="-6"/>
        </w:rPr>
        <w:br w:type="page"/>
      </w:r>
    </w:p>
    <w:p w14:paraId="3E441AE6" w14:textId="1EAAD33F"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511BC" w:rsidRPr="00B511BC">
        <w:rPr>
          <w:rFonts w:ascii="GHEA Grapalat" w:hAnsi="GHEA Grapalat"/>
          <w:b/>
          <w:bCs/>
          <w:spacing w:val="-6"/>
        </w:rPr>
        <w:t>(ԳԱՎՏՈ-ԲՄԱՊՁԲ-24/1)(GAVTO-BMAPDzB-24/1)</w:t>
      </w:r>
      <w:r w:rsidR="00B511BC" w:rsidRPr="00B511BC">
        <w:rPr>
          <w:rFonts w:ascii="GHEA Grapalat" w:hAnsi="GHEA Grapalat"/>
          <w:spacing w:val="-6"/>
        </w:rPr>
        <w:t xml:space="preserve"> </w:t>
      </w:r>
      <w:r w:rsidR="00096865" w:rsidRPr="006D2DF7">
        <w:rPr>
          <w:rFonts w:ascii="GHEA Grapalat" w:hAnsi="GHEA Grapalat"/>
          <w:spacing w:val="-6"/>
        </w:rPr>
        <w:t>(далее — процедура).</w:t>
      </w:r>
    </w:p>
    <w:p w14:paraId="55C8C44B" w14:textId="022D3ED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511BC" w:rsidRPr="00B511BC">
        <w:rPr>
          <w:rStyle w:val="ezkurwreuab5ozgtqnkl"/>
          <w:rFonts w:ascii="GHEA Grapalat" w:hAnsi="GHEA Grapalat" w:cs="Calibri"/>
          <w:i/>
          <w:iCs/>
          <w:lang w:val="af-ZA"/>
        </w:rPr>
        <w:t xml:space="preserve"> </w:t>
      </w:r>
      <w:r w:rsidR="00B511BC" w:rsidRPr="00B511BC">
        <w:rPr>
          <w:rStyle w:val="ezkurwreuab5ozgtqnkl"/>
          <w:rFonts w:ascii="GHEA Grapalat" w:hAnsi="GHEA Grapalat" w:cs="Calibri"/>
          <w:lang w:val="af-ZA"/>
        </w:rPr>
        <w:t>ЗАО</w:t>
      </w:r>
      <w:r w:rsidR="00B511BC" w:rsidRPr="00B511BC">
        <w:rPr>
          <w:rFonts w:ascii="GHEA Grapalat" w:hAnsi="GHEA Grapalat"/>
          <w:lang w:val="af-ZA"/>
        </w:rPr>
        <w:t xml:space="preserve"> </w:t>
      </w:r>
      <w:r w:rsidR="00B511BC" w:rsidRPr="00B511BC">
        <w:rPr>
          <w:rStyle w:val="ezkurwreuab5ozgtqnkl"/>
          <w:rFonts w:ascii="GHEA Grapalat" w:hAnsi="GHEA Grapalat"/>
          <w:lang w:val="af-ZA"/>
        </w:rPr>
        <w:t xml:space="preserve">" </w:t>
      </w:r>
      <w:r w:rsidR="00B511BC" w:rsidRPr="00B511BC">
        <w:rPr>
          <w:rStyle w:val="ezkurwreuab5ozgtqnkl"/>
          <w:rFonts w:ascii="GHEA Grapalat" w:hAnsi="GHEA Grapalat" w:cs="Calibri"/>
          <w:lang w:val="af-ZA"/>
        </w:rPr>
        <w:t>ГЮМРИЙСКИЙ</w:t>
      </w:r>
      <w:r w:rsidR="00B511BC" w:rsidRPr="00B511BC">
        <w:rPr>
          <w:rFonts w:ascii="GHEA Grapalat" w:hAnsi="GHEA Grapalat"/>
          <w:lang w:val="af-ZA"/>
        </w:rPr>
        <w:t xml:space="preserve"> </w:t>
      </w:r>
      <w:r w:rsidR="00B511BC" w:rsidRPr="00B511BC">
        <w:rPr>
          <w:rStyle w:val="ezkurwreuab5ozgtqnkl"/>
          <w:rFonts w:ascii="GHEA Grapalat" w:hAnsi="GHEA Grapalat" w:cs="Calibri"/>
          <w:lang w:val="af-ZA"/>
        </w:rPr>
        <w:t>АВТОБУС</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21F49D1"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55F7EDD"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B92B701" w14:textId="39CF9F60" w:rsidR="003E1421" w:rsidRPr="00B511BC" w:rsidRDefault="00A81DD5" w:rsidP="00B511BC">
      <w:pPr>
        <w:ind w:firstLine="567"/>
        <w:jc w:val="both"/>
        <w:rPr>
          <w:rFonts w:ascii="Sylfaen" w:hAnsi="Sylfaen" w:cs="Sylfaen"/>
          <w:sz w:val="20"/>
          <w:lang w:val="af-ZA"/>
        </w:rPr>
      </w:pPr>
      <w:r w:rsidRPr="009044F1">
        <w:rPr>
          <w:rFonts w:ascii="GHEA Grapalat" w:hAnsi="GHEA Grapalat"/>
        </w:rPr>
        <w:t xml:space="preserve">Адрес электронной почты секретаря оценочной комиссии </w:t>
      </w:r>
      <w:r w:rsidR="00B511BC" w:rsidRPr="00B511BC">
        <w:rPr>
          <w:rFonts w:ascii="Sylfaen" w:hAnsi="Sylfaen" w:cs="Sylfaen"/>
          <w:lang w:val="af-ZA"/>
        </w:rPr>
        <w:t>numetric.gyumri@gmail.com</w:t>
      </w:r>
      <w:r w:rsidRPr="009044F1">
        <w:rPr>
          <w:rFonts w:ascii="GHEA Grapalat" w:hAnsi="GHEA Grapalat"/>
        </w:rPr>
        <w:t>.</w:t>
      </w:r>
    </w:p>
    <w:p w14:paraId="56838F95"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028286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FA22EF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BF07AC5" w14:textId="520A5B04"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5C154B" w:rsidRPr="005C154B">
        <w:rPr>
          <w:rFonts w:ascii="GHEA Grapalat" w:hAnsi="GHEA Grapalat" w:cs="Arial"/>
          <w:i w:val="0"/>
          <w:iCs/>
          <w:color w:val="222222"/>
          <w:sz w:val="24"/>
          <w:szCs w:val="24"/>
          <w:shd w:val="clear" w:color="auto" w:fill="FFFFFF"/>
        </w:rPr>
        <w:t>Сжатого природного газа</w:t>
      </w:r>
      <w:r w:rsidRPr="009044F1">
        <w:rPr>
          <w:rFonts w:ascii="GHEA Grapalat" w:hAnsi="GHEA Grapalat"/>
          <w:i w:val="0"/>
          <w:sz w:val="24"/>
          <w:szCs w:val="24"/>
        </w:rPr>
        <w:t xml:space="preserve">" (далее — также товар) для нужд </w:t>
      </w:r>
      <w:r w:rsidR="005C154B" w:rsidRPr="005C154B">
        <w:rPr>
          <w:rStyle w:val="ezkurwreuab5ozgtqnkl"/>
          <w:rFonts w:ascii="GHEA Grapalat" w:hAnsi="GHEA Grapalat" w:cs="Arial"/>
          <w:i w:val="0"/>
          <w:iCs/>
          <w:color w:val="222222"/>
          <w:sz w:val="24"/>
          <w:szCs w:val="24"/>
          <w:lang w:val="af-ZA"/>
        </w:rPr>
        <w:t>ЗАО</w:t>
      </w:r>
      <w:r w:rsidR="005C154B" w:rsidRPr="005C154B">
        <w:rPr>
          <w:rFonts w:ascii="GHEA Grapalat" w:hAnsi="GHEA Grapalat" w:cs="Arial"/>
          <w:i w:val="0"/>
          <w:iCs/>
          <w:color w:val="222222"/>
          <w:sz w:val="24"/>
          <w:szCs w:val="24"/>
          <w:lang w:val="af-ZA"/>
        </w:rPr>
        <w:t xml:space="preserve"> " </w:t>
      </w:r>
      <w:r w:rsidR="005C154B" w:rsidRPr="005C154B">
        <w:rPr>
          <w:rStyle w:val="ezkurwreuab5ozgtqnkl"/>
          <w:rFonts w:ascii="GHEA Grapalat" w:hAnsi="GHEA Grapalat" w:cs="Arial"/>
          <w:i w:val="0"/>
          <w:iCs/>
          <w:color w:val="222222"/>
          <w:sz w:val="24"/>
          <w:szCs w:val="24"/>
          <w:lang w:val="af-ZA"/>
        </w:rPr>
        <w:t>ГЮМРИЙСКИЙ</w:t>
      </w:r>
      <w:r w:rsidR="005C154B" w:rsidRPr="005C154B">
        <w:rPr>
          <w:rFonts w:ascii="GHEA Grapalat" w:hAnsi="GHEA Grapalat" w:cs="Arial"/>
          <w:i w:val="0"/>
          <w:iCs/>
          <w:color w:val="222222"/>
          <w:sz w:val="24"/>
          <w:szCs w:val="24"/>
          <w:lang w:val="af-ZA"/>
        </w:rPr>
        <w:t xml:space="preserve"> </w:t>
      </w:r>
      <w:r w:rsidR="005C154B" w:rsidRPr="005C154B">
        <w:rPr>
          <w:rStyle w:val="ezkurwreuab5ozgtqnkl"/>
          <w:rFonts w:ascii="GHEA Grapalat" w:hAnsi="GHEA Grapalat" w:cs="Arial"/>
          <w:i w:val="0"/>
          <w:iCs/>
          <w:color w:val="222222"/>
          <w:sz w:val="24"/>
          <w:szCs w:val="24"/>
          <w:lang w:val="af-ZA"/>
        </w:rPr>
        <w:t>АВТОБУС</w:t>
      </w:r>
      <w:r w:rsidR="005C154B">
        <w:rPr>
          <w:rFonts w:ascii="GHEA Grapalat" w:hAnsi="GHEA Grapalat" w:cs="Arial"/>
          <w:color w:val="222222"/>
        </w:rPr>
        <w:t>"</w:t>
      </w:r>
      <w:r w:rsidRPr="009044F1">
        <w:rPr>
          <w:rFonts w:ascii="GHEA Grapalat" w:hAnsi="GHEA Grapalat"/>
          <w:i w:val="0"/>
          <w:sz w:val="24"/>
          <w:szCs w:val="24"/>
        </w:rPr>
        <w:t>, которые сгруппированы в лоты "</w:t>
      </w:r>
      <w:r w:rsidR="00D85633" w:rsidRPr="00D85633">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560"/>
        <w:gridCol w:w="6458"/>
      </w:tblGrid>
      <w:tr w:rsidR="00AD432A" w:rsidRPr="009044F1" w14:paraId="2AD47A56" w14:textId="77777777" w:rsidTr="00AD432A">
        <w:trPr>
          <w:jc w:val="center"/>
        </w:trPr>
        <w:tc>
          <w:tcPr>
            <w:tcW w:w="2776" w:type="dxa"/>
            <w:gridSpan w:val="2"/>
            <w:vAlign w:val="center"/>
          </w:tcPr>
          <w:p w14:paraId="13A2A485"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618E4AB2"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FF1C0D6" w14:textId="77777777" w:rsidTr="00D85633">
        <w:trPr>
          <w:jc w:val="center"/>
        </w:trPr>
        <w:tc>
          <w:tcPr>
            <w:tcW w:w="1216" w:type="dxa"/>
            <w:vAlign w:val="center"/>
          </w:tcPr>
          <w:p w14:paraId="34660FC2"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560" w:type="dxa"/>
            <w:vAlign w:val="center"/>
          </w:tcPr>
          <w:p w14:paraId="4A774923"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D3D9E6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AD432A" w:rsidRPr="009044F1" w14:paraId="3003F996" w14:textId="77777777" w:rsidTr="00D85633">
        <w:trPr>
          <w:jc w:val="center"/>
        </w:trPr>
        <w:tc>
          <w:tcPr>
            <w:tcW w:w="1216" w:type="dxa"/>
            <w:vAlign w:val="center"/>
          </w:tcPr>
          <w:p w14:paraId="187FA42B"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560" w:type="dxa"/>
            <w:vAlign w:val="center"/>
          </w:tcPr>
          <w:p w14:paraId="73C9B19A" w14:textId="5262EBAB" w:rsidR="00AD432A" w:rsidRPr="00D85633" w:rsidRDefault="00D85633" w:rsidP="00AD432A">
            <w:pPr>
              <w:pStyle w:val="23"/>
              <w:widowControl w:val="0"/>
              <w:spacing w:after="120" w:line="240" w:lineRule="auto"/>
              <w:ind w:firstLine="0"/>
              <w:jc w:val="center"/>
              <w:rPr>
                <w:rFonts w:ascii="GHEA Grapalat" w:hAnsi="GHEA Grapalat"/>
                <w:iCs/>
                <w:sz w:val="24"/>
                <w:szCs w:val="24"/>
              </w:rPr>
            </w:pPr>
            <w:r w:rsidRPr="00D85633">
              <w:rPr>
                <w:rFonts w:ascii="GHEA Grapalat" w:hAnsi="GHEA Grapalat" w:cs="Calibri"/>
                <w:iCs/>
                <w:sz w:val="24"/>
                <w:szCs w:val="24"/>
              </w:rPr>
              <w:t>71 400 000</w:t>
            </w:r>
          </w:p>
        </w:tc>
        <w:tc>
          <w:tcPr>
            <w:tcW w:w="6458" w:type="dxa"/>
            <w:vAlign w:val="center"/>
          </w:tcPr>
          <w:p w14:paraId="1BAF52B0" w14:textId="7F3AA0B5" w:rsidR="00AD432A" w:rsidRPr="00D85633" w:rsidRDefault="00D85633" w:rsidP="00D85633">
            <w:pPr>
              <w:pStyle w:val="23"/>
              <w:widowControl w:val="0"/>
              <w:spacing w:after="120" w:line="240" w:lineRule="auto"/>
              <w:ind w:firstLine="0"/>
              <w:jc w:val="center"/>
              <w:rPr>
                <w:rFonts w:ascii="GHEA Grapalat" w:hAnsi="GHEA Grapalat"/>
                <w:sz w:val="24"/>
                <w:szCs w:val="24"/>
                <w:u w:val="single"/>
                <w:vertAlign w:val="subscript"/>
              </w:rPr>
            </w:pPr>
            <w:r w:rsidRPr="00D85633">
              <w:rPr>
                <w:rStyle w:val="gmail-ezkurwreuab5ozgtqnkl"/>
                <w:rFonts w:ascii="GHEA Grapalat" w:hAnsi="GHEA Grapalat" w:cs="Arial"/>
                <w:color w:val="222222"/>
                <w:sz w:val="24"/>
                <w:szCs w:val="24"/>
                <w:shd w:val="clear" w:color="auto" w:fill="FFFFFF"/>
              </w:rPr>
              <w:t>Сжатый</w:t>
            </w:r>
            <w:r w:rsidRPr="00D85633">
              <w:rPr>
                <w:rFonts w:ascii="GHEA Grapalat" w:hAnsi="GHEA Grapalat" w:cs="Arial"/>
                <w:color w:val="222222"/>
                <w:sz w:val="24"/>
                <w:szCs w:val="24"/>
                <w:shd w:val="clear" w:color="auto" w:fill="FFFFFF"/>
              </w:rPr>
              <w:t xml:space="preserve"> </w:t>
            </w:r>
            <w:r w:rsidRPr="00D85633">
              <w:rPr>
                <w:rStyle w:val="gmail-ezkurwreuab5ozgtqnkl"/>
                <w:rFonts w:ascii="GHEA Grapalat" w:hAnsi="GHEA Grapalat" w:cs="Arial"/>
                <w:color w:val="222222"/>
                <w:sz w:val="24"/>
                <w:szCs w:val="24"/>
                <w:shd w:val="clear" w:color="auto" w:fill="FFFFFF"/>
              </w:rPr>
              <w:t>природный</w:t>
            </w:r>
            <w:r w:rsidRPr="00D85633">
              <w:rPr>
                <w:rFonts w:ascii="GHEA Grapalat" w:hAnsi="GHEA Grapalat" w:cs="Arial"/>
                <w:color w:val="222222"/>
                <w:sz w:val="24"/>
                <w:szCs w:val="24"/>
                <w:shd w:val="clear" w:color="auto" w:fill="FFFFFF"/>
              </w:rPr>
              <w:t xml:space="preserve"> </w:t>
            </w:r>
            <w:r w:rsidRPr="00D85633">
              <w:rPr>
                <w:rStyle w:val="gmail-ezkurwreuab5ozgtqnkl"/>
                <w:rFonts w:ascii="GHEA Grapalat" w:hAnsi="GHEA Grapalat" w:cs="Arial"/>
                <w:color w:val="222222"/>
                <w:sz w:val="24"/>
                <w:szCs w:val="24"/>
                <w:shd w:val="clear" w:color="auto" w:fill="FFFFFF"/>
              </w:rPr>
              <w:t>газ</w:t>
            </w:r>
          </w:p>
        </w:tc>
      </w:tr>
    </w:tbl>
    <w:p w14:paraId="49F35498"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1701225D" w14:textId="77777777" w:rsidR="000B2CFA" w:rsidRPr="000811C1" w:rsidRDefault="000B2CFA" w:rsidP="00B46D58">
      <w:pPr>
        <w:pStyle w:val="23"/>
        <w:widowControl w:val="0"/>
        <w:spacing w:after="160" w:line="240" w:lineRule="auto"/>
        <w:ind w:firstLine="567"/>
        <w:rPr>
          <w:rFonts w:ascii="GHEA Grapalat" w:hAnsi="GHEA Grapalat"/>
          <w:sz w:val="24"/>
          <w:szCs w:val="24"/>
        </w:rPr>
      </w:pPr>
    </w:p>
    <w:p w14:paraId="219006C7" w14:textId="77777777"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76C86597" w14:textId="77777777" w:rsidTr="006D1826">
        <w:trPr>
          <w:jc w:val="center"/>
        </w:trPr>
        <w:tc>
          <w:tcPr>
            <w:tcW w:w="6356" w:type="dxa"/>
            <w:gridSpan w:val="2"/>
          </w:tcPr>
          <w:p w14:paraId="2D60D497" w14:textId="77777777"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3EEEB106" w14:textId="77777777" w:rsidTr="006D1826">
        <w:trPr>
          <w:jc w:val="center"/>
        </w:trPr>
        <w:tc>
          <w:tcPr>
            <w:tcW w:w="2580" w:type="dxa"/>
            <w:vAlign w:val="center"/>
          </w:tcPr>
          <w:p w14:paraId="00EE4FAA" w14:textId="77777777"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172DF55" w14:textId="77777777"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3560B487" w14:textId="77777777" w:rsidTr="006D1826">
        <w:trPr>
          <w:jc w:val="center"/>
        </w:trPr>
        <w:tc>
          <w:tcPr>
            <w:tcW w:w="2580" w:type="dxa"/>
          </w:tcPr>
          <w:p w14:paraId="6609FCC2" w14:textId="77777777" w:rsidR="0085236E" w:rsidRPr="009044F1" w:rsidRDefault="0085236E" w:rsidP="00B46D58">
            <w:pPr>
              <w:widowControl w:val="0"/>
              <w:spacing w:after="120"/>
              <w:jc w:val="center"/>
              <w:rPr>
                <w:rFonts w:ascii="GHEA Grapalat" w:hAnsi="GHEA Grapalat"/>
              </w:rPr>
            </w:pPr>
          </w:p>
        </w:tc>
        <w:tc>
          <w:tcPr>
            <w:tcW w:w="3776" w:type="dxa"/>
          </w:tcPr>
          <w:p w14:paraId="2832868E" w14:textId="77777777" w:rsidR="0085236E" w:rsidRPr="009044F1" w:rsidRDefault="0085236E" w:rsidP="00B46D58">
            <w:pPr>
              <w:widowControl w:val="0"/>
              <w:spacing w:after="120"/>
              <w:jc w:val="center"/>
              <w:rPr>
                <w:rFonts w:ascii="GHEA Grapalat" w:hAnsi="GHEA Grapalat"/>
              </w:rPr>
            </w:pPr>
          </w:p>
        </w:tc>
      </w:tr>
      <w:tr w:rsidR="0085236E" w:rsidRPr="009044F1" w14:paraId="75F0F7EF" w14:textId="77777777" w:rsidTr="006D1826">
        <w:trPr>
          <w:jc w:val="center"/>
        </w:trPr>
        <w:tc>
          <w:tcPr>
            <w:tcW w:w="2580" w:type="dxa"/>
          </w:tcPr>
          <w:p w14:paraId="59FA68B2" w14:textId="77777777" w:rsidR="0085236E" w:rsidRPr="009044F1" w:rsidRDefault="0085236E" w:rsidP="00B46D58">
            <w:pPr>
              <w:widowControl w:val="0"/>
              <w:spacing w:after="120"/>
              <w:jc w:val="center"/>
              <w:rPr>
                <w:rFonts w:ascii="GHEA Grapalat" w:hAnsi="GHEA Grapalat"/>
              </w:rPr>
            </w:pPr>
          </w:p>
        </w:tc>
        <w:tc>
          <w:tcPr>
            <w:tcW w:w="3776" w:type="dxa"/>
          </w:tcPr>
          <w:p w14:paraId="768F63B4" w14:textId="77777777" w:rsidR="0085236E" w:rsidRPr="009044F1" w:rsidRDefault="0085236E" w:rsidP="00B46D58">
            <w:pPr>
              <w:widowControl w:val="0"/>
              <w:spacing w:after="120"/>
              <w:jc w:val="center"/>
              <w:rPr>
                <w:rFonts w:ascii="GHEA Grapalat" w:hAnsi="GHEA Grapalat"/>
              </w:rPr>
            </w:pPr>
          </w:p>
        </w:tc>
      </w:tr>
    </w:tbl>
    <w:p w14:paraId="38647C4B" w14:textId="77777777"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02011574" w14:textId="77777777" w:rsidR="00096865" w:rsidRPr="009044F1" w:rsidRDefault="00096865" w:rsidP="00B46D58">
      <w:pPr>
        <w:widowControl w:val="0"/>
        <w:spacing w:after="160"/>
        <w:ind w:firstLine="567"/>
        <w:jc w:val="center"/>
        <w:rPr>
          <w:rFonts w:ascii="GHEA Grapalat" w:hAnsi="GHEA Grapalat" w:cs="Sylfaen"/>
          <w:i/>
        </w:rPr>
      </w:pPr>
    </w:p>
    <w:p w14:paraId="7EA0AC33"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74FB0F0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E7D2D2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33928E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создание преступного сообщества или участие </w:t>
      </w:r>
      <w:r w:rsidRPr="009044F1">
        <w:rPr>
          <w:rFonts w:ascii="GHEA Grapalat" w:hAnsi="GHEA Grapalat"/>
        </w:rPr>
        <w:lastRenderedPageBreak/>
        <w:t>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2E1E3B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6EE9516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7E595B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DAC9214"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6CB686"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5A3016E"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97AAF20"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229D5A7C"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09A50431"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9E87A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EC789FB"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8053A6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B9D46B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BAE01F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D8F334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AE37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932E9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870416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58B179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414D4A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E2EA12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DE8F52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D12153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69C59C00"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5CFE99E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E63B81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29B3861"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7CEC724"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2BA8B1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977CBF9"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3D8F3A3"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507886E" w14:textId="77777777" w:rsidR="0032548E" w:rsidRPr="00DB4FE3" w:rsidRDefault="0032548E">
      <w:pPr>
        <w:rPr>
          <w:rFonts w:ascii="GHEA Grapalat" w:hAnsi="GHEA Grapalat"/>
        </w:rPr>
      </w:pPr>
      <w:r w:rsidRPr="00DB4FE3">
        <w:rPr>
          <w:rFonts w:ascii="GHEA Grapalat" w:hAnsi="GHEA Grapalat"/>
        </w:rPr>
        <w:t>_________________</w:t>
      </w:r>
    </w:p>
    <w:p w14:paraId="3D09EA75" w14:textId="77777777"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lastRenderedPageBreak/>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14:paraId="40746624" w14:textId="77777777" w:rsidR="0032548E" w:rsidRDefault="0032548E">
      <w:pPr>
        <w:rPr>
          <w:rFonts w:ascii="GHEA Grapalat" w:hAnsi="GHEA Grapalat"/>
        </w:rPr>
      </w:pPr>
      <w:r>
        <w:rPr>
          <w:rFonts w:ascii="GHEA Grapalat" w:hAnsi="GHEA Grapalat"/>
        </w:rPr>
        <w:br w:type="page"/>
      </w:r>
    </w:p>
    <w:p w14:paraId="4C7F5289" w14:textId="77777777" w:rsidR="00096865" w:rsidRPr="009044F1" w:rsidRDefault="00096865" w:rsidP="00B46D58">
      <w:pPr>
        <w:widowControl w:val="0"/>
        <w:tabs>
          <w:tab w:val="left" w:pos="1134"/>
        </w:tabs>
        <w:spacing w:after="160"/>
        <w:ind w:firstLine="567"/>
        <w:jc w:val="both"/>
        <w:rPr>
          <w:rFonts w:ascii="GHEA Grapalat" w:hAnsi="GHEA Grapalat"/>
        </w:rPr>
      </w:pPr>
    </w:p>
    <w:p w14:paraId="4B8E3B58"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2A87763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9CDD366"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833C03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5462588C"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w:t>
      </w:r>
      <w:r w:rsidR="00F9791A" w:rsidRPr="00F9791A">
        <w:rPr>
          <w:rFonts w:ascii="GHEA Grapalat" w:hAnsi="GHEA Grapalat"/>
          <w:lang w:val="hy-AM"/>
        </w:rPr>
        <w:lastRenderedPageBreak/>
        <w:t xml:space="preserve">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BEBC6C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14:paraId="7F35AAEA" w14:textId="77777777" w:rsidR="00B051BE" w:rsidRPr="009044F1" w:rsidRDefault="00B051BE" w:rsidP="00B46D58">
      <w:pPr>
        <w:widowControl w:val="0"/>
        <w:spacing w:after="160"/>
        <w:jc w:val="center"/>
        <w:rPr>
          <w:rFonts w:ascii="GHEA Grapalat" w:hAnsi="GHEA Grapalat"/>
          <w:b/>
        </w:rPr>
      </w:pPr>
    </w:p>
    <w:p w14:paraId="48EABF0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0B0533A"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775BB6D"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AA4190B"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46189AC"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CEB5AAE" w14:textId="4B4AEC12"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C154B" w:rsidRPr="005C154B">
        <w:rPr>
          <w:rStyle w:val="10"/>
        </w:rPr>
        <w:t xml:space="preserve"> </w:t>
      </w:r>
      <w:r w:rsidR="005C154B" w:rsidRPr="005C154B">
        <w:rPr>
          <w:rStyle w:val="ezkurwreuab5ozgtqnkl"/>
          <w:rFonts w:ascii="GHEA Grapalat" w:hAnsi="GHEA Grapalat" w:cs="Calibri"/>
          <w:sz w:val="24"/>
          <w:szCs w:val="24"/>
        </w:rPr>
        <w:t>Ширакская</w:t>
      </w:r>
      <w:r w:rsidR="005C154B" w:rsidRPr="005C154B">
        <w:rPr>
          <w:rStyle w:val="ezkurwreuab5ozgtqnkl"/>
          <w:rFonts w:ascii="GHEA Grapalat" w:hAnsi="GHEA Grapalat"/>
          <w:sz w:val="24"/>
          <w:szCs w:val="24"/>
        </w:rPr>
        <w:t xml:space="preserve"> </w:t>
      </w:r>
      <w:r w:rsidR="005C154B" w:rsidRPr="005C154B">
        <w:rPr>
          <w:rStyle w:val="ezkurwreuab5ozgtqnkl"/>
          <w:rFonts w:ascii="GHEA Grapalat" w:hAnsi="GHEA Grapalat" w:cs="Calibri"/>
          <w:sz w:val="24"/>
          <w:szCs w:val="24"/>
        </w:rPr>
        <w:t>область</w:t>
      </w:r>
      <w:r w:rsidR="005C154B" w:rsidRPr="005C154B">
        <w:rPr>
          <w:rStyle w:val="ezkurwreuab5ozgtqnkl"/>
          <w:rFonts w:ascii="GHEA Grapalat" w:hAnsi="GHEA Grapalat"/>
          <w:sz w:val="24"/>
          <w:szCs w:val="24"/>
        </w:rPr>
        <w:t xml:space="preserve"> </w:t>
      </w:r>
      <w:r w:rsidR="005C154B" w:rsidRPr="005C154B">
        <w:rPr>
          <w:rStyle w:val="ezkurwreuab5ozgtqnkl"/>
          <w:rFonts w:ascii="GHEA Grapalat" w:hAnsi="GHEA Grapalat" w:cs="Calibri"/>
          <w:sz w:val="24"/>
          <w:szCs w:val="24"/>
        </w:rPr>
        <w:t>РА</w:t>
      </w:r>
      <w:r w:rsidR="005C154B" w:rsidRPr="005C154B">
        <w:rPr>
          <w:rStyle w:val="ezkurwreuab5ozgtqnkl"/>
          <w:rFonts w:ascii="GHEA Grapalat" w:hAnsi="GHEA Grapalat"/>
          <w:sz w:val="24"/>
          <w:szCs w:val="24"/>
        </w:rPr>
        <w:t xml:space="preserve">, </w:t>
      </w:r>
      <w:r w:rsidR="005C154B" w:rsidRPr="005C154B">
        <w:rPr>
          <w:rStyle w:val="ezkurwreuab5ozgtqnkl"/>
          <w:rFonts w:ascii="GHEA Grapalat" w:hAnsi="GHEA Grapalat" w:cs="Calibri"/>
          <w:sz w:val="24"/>
          <w:szCs w:val="24"/>
        </w:rPr>
        <w:t>г</w:t>
      </w:r>
      <w:r w:rsidR="005C154B" w:rsidRPr="005C154B">
        <w:rPr>
          <w:rStyle w:val="ezkurwreuab5ozgtqnkl"/>
          <w:rFonts w:ascii="GHEA Grapalat" w:hAnsi="GHEA Grapalat"/>
          <w:sz w:val="24"/>
          <w:szCs w:val="24"/>
        </w:rPr>
        <w:t>.</w:t>
      </w:r>
      <w:r w:rsidR="005C154B" w:rsidRPr="005C154B">
        <w:rPr>
          <w:rFonts w:ascii="GHEA Grapalat" w:hAnsi="GHEA Grapalat"/>
          <w:sz w:val="24"/>
          <w:szCs w:val="24"/>
        </w:rPr>
        <w:t xml:space="preserve"> </w:t>
      </w:r>
      <w:r w:rsidR="005C154B" w:rsidRPr="005C154B">
        <w:rPr>
          <w:rStyle w:val="ezkurwreuab5ozgtqnkl"/>
          <w:rFonts w:ascii="GHEA Grapalat" w:hAnsi="GHEA Grapalat" w:cs="Calibri"/>
          <w:sz w:val="24"/>
          <w:szCs w:val="24"/>
        </w:rPr>
        <w:t>Гюмри</w:t>
      </w:r>
      <w:r w:rsidR="005C154B" w:rsidRPr="005C154B">
        <w:rPr>
          <w:rStyle w:val="ezkurwreuab5ozgtqnkl"/>
          <w:rFonts w:ascii="GHEA Grapalat" w:hAnsi="GHEA Grapalat"/>
          <w:sz w:val="24"/>
          <w:szCs w:val="24"/>
        </w:rPr>
        <w:t xml:space="preserve"> </w:t>
      </w:r>
      <w:r w:rsidR="005C154B" w:rsidRPr="005C154B">
        <w:rPr>
          <w:rStyle w:val="ezkurwreuab5ozgtqnkl"/>
          <w:rFonts w:ascii="GHEA Grapalat" w:hAnsi="GHEA Grapalat" w:cs="Calibri"/>
          <w:sz w:val="24"/>
          <w:szCs w:val="24"/>
        </w:rPr>
        <w:t>Гандилян</w:t>
      </w:r>
      <w:r w:rsidR="005C154B" w:rsidRPr="005C154B">
        <w:rPr>
          <w:rStyle w:val="ezkurwreuab5ozgtqnkl"/>
          <w:rFonts w:ascii="GHEA Grapalat" w:hAnsi="GHEA Grapalat"/>
          <w:sz w:val="24"/>
          <w:szCs w:val="24"/>
        </w:rPr>
        <w:t xml:space="preserve"> 5/4</w:t>
      </w:r>
      <w:r>
        <w:rPr>
          <w:rFonts w:ascii="GHEA Grapalat" w:hAnsi="GHEA Grapalat"/>
          <w:sz w:val="24"/>
          <w:szCs w:val="24"/>
        </w:rPr>
        <w:t xml:space="preserve"> не позднее, чем "</w:t>
      </w:r>
      <w:r w:rsidR="005C154B" w:rsidRPr="005C154B">
        <w:rPr>
          <w:rFonts w:ascii="GHEA Grapalat" w:hAnsi="GHEA Grapalat"/>
          <w:sz w:val="24"/>
          <w:szCs w:val="24"/>
          <w:vertAlign w:val="subscript"/>
        </w:rPr>
        <w:t>11:00</w:t>
      </w:r>
      <w:r>
        <w:rPr>
          <w:rFonts w:ascii="GHEA Grapalat" w:hAnsi="GHEA Grapalat"/>
          <w:sz w:val="24"/>
          <w:szCs w:val="24"/>
        </w:rPr>
        <w:t>" часов "</w:t>
      </w:r>
      <w:r w:rsidR="00E16FAA">
        <w:rPr>
          <w:rFonts w:ascii="GHEA Grapalat" w:hAnsi="GHEA Grapalat"/>
          <w:sz w:val="24"/>
          <w:szCs w:val="24"/>
          <w:lang w:val="hy-AM"/>
        </w:rPr>
        <w:t>40</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C02C531" w14:textId="3416D700"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5C154B" w:rsidRPr="005C154B">
        <w:rPr>
          <w:rStyle w:val="10"/>
        </w:rPr>
        <w:t xml:space="preserve"> </w:t>
      </w:r>
      <w:r w:rsidR="005C154B" w:rsidRPr="005C154B">
        <w:rPr>
          <w:rStyle w:val="ezkurwreuab5ozgtqnkl"/>
          <w:rFonts w:ascii="GHEA Grapalat" w:hAnsi="GHEA Grapalat" w:cs="Calibri"/>
          <w:sz w:val="24"/>
          <w:szCs w:val="24"/>
        </w:rPr>
        <w:t>Мариана</w:t>
      </w:r>
      <w:r w:rsidR="005C154B" w:rsidRPr="005C154B">
        <w:rPr>
          <w:rFonts w:ascii="GHEA Grapalat" w:hAnsi="GHEA Grapalat"/>
          <w:sz w:val="24"/>
          <w:szCs w:val="24"/>
        </w:rPr>
        <w:t xml:space="preserve"> </w:t>
      </w:r>
      <w:r w:rsidR="005C154B" w:rsidRPr="005C154B">
        <w:rPr>
          <w:rStyle w:val="ezkurwreuab5ozgtqnkl"/>
          <w:rFonts w:ascii="GHEA Grapalat" w:hAnsi="GHEA Grapalat" w:cs="Calibri"/>
          <w:sz w:val="24"/>
          <w:szCs w:val="24"/>
        </w:rPr>
        <w:t>Мелконян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w:t>
      </w:r>
      <w:r>
        <w:rPr>
          <w:rFonts w:ascii="GHEA Grapalat" w:hAnsi="GHEA Grapalat"/>
          <w:sz w:val="24"/>
          <w:szCs w:val="24"/>
        </w:rPr>
        <w:lastRenderedPageBreak/>
        <w:t>дней, следующих за днем их получения, возвращаются секретарем.</w:t>
      </w:r>
    </w:p>
    <w:p w14:paraId="3153A592"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103916D"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0EEF610"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5A629A3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13C2A74B"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2D98990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2335E89"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17BE8211"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14:paraId="029086EB"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D949672"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7"/>
        <w:t>8</w:t>
      </w:r>
    </w:p>
    <w:p w14:paraId="485C92A5"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2729ED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договора о совместной деятельности, если участники участвуют в </w:t>
      </w:r>
      <w:r w:rsidR="003E3FD0" w:rsidRPr="009044F1">
        <w:rPr>
          <w:rFonts w:ascii="GHEA Grapalat" w:hAnsi="GHEA Grapalat"/>
          <w:sz w:val="24"/>
          <w:szCs w:val="24"/>
        </w:rPr>
        <w:lastRenderedPageBreak/>
        <w:t>настоящей процедуре в порядке совместной деятельности (консорциумом);</w:t>
      </w:r>
    </w:p>
    <w:p w14:paraId="2244118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860E160"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7B2F359"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72E5E26" w14:textId="77777777" w:rsidR="0049655D" w:rsidRDefault="0049655D">
      <w:pPr>
        <w:rPr>
          <w:rFonts w:ascii="GHEA Grapalat" w:hAnsi="GHEA Grapalat"/>
          <w:b/>
        </w:rPr>
      </w:pPr>
    </w:p>
    <w:p w14:paraId="68DE8FD9"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D4172F1"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2E34BB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4DD5060"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9614DF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4F9B7F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B12EBB3"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p>
    <w:p w14:paraId="2FE9069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9AFDE60"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0AF2CFD6"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01BF8B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C226D1C"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7FC0AE13"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DE3061E"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96E6013"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A689511" w14:textId="77777777" w:rsidR="00FA0E41" w:rsidRPr="009044F1" w:rsidRDefault="00FA0E41" w:rsidP="00B46D58">
      <w:pPr>
        <w:widowControl w:val="0"/>
        <w:spacing w:after="160"/>
        <w:ind w:firstLine="567"/>
        <w:jc w:val="center"/>
        <w:rPr>
          <w:rFonts w:ascii="GHEA Grapalat" w:hAnsi="GHEA Grapalat"/>
          <w:b/>
        </w:rPr>
      </w:pPr>
    </w:p>
    <w:p w14:paraId="692B70AF"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428EDCAA"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DB43F98"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6F8A242"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0B757128"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3382C155"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3A3F9D64"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8"/>
        <w:t>9</w:t>
      </w:r>
    </w:p>
    <w:p w14:paraId="3585D20E"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69D83CE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27A621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B6A5BF5" w14:textId="77777777"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 xml:space="preserve">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w:t>
      </w:r>
      <w:r>
        <w:rPr>
          <w:rFonts w:ascii="GHEA Grapalat" w:hAnsi="GHEA Grapalat" w:cs="Sylfaen"/>
        </w:rPr>
        <w:lastRenderedPageBreak/>
        <w:t>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A56943B" w14:textId="4D9A4872"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 xml:space="preserve">Обеспечение заявки должно быть действительно в течение </w:t>
      </w:r>
      <w:r w:rsidR="00542939">
        <w:rPr>
          <w:rFonts w:ascii="GHEA Grapalat" w:hAnsi="GHEA Grapalat"/>
          <w:lang w:val="hy-AM"/>
        </w:rPr>
        <w:t>120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14:paraId="5681672F" w14:textId="77777777"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D60686A"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36928B64"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2EFA4FD9" w14:textId="77777777" w:rsidR="002626F7" w:rsidRDefault="002626F7" w:rsidP="00B46D58">
      <w:pPr>
        <w:rPr>
          <w:rFonts w:ascii="GHEA Grapalat" w:hAnsi="GHEA Grapalat" w:cs="Sylfaen"/>
        </w:rPr>
      </w:pPr>
    </w:p>
    <w:p w14:paraId="53D60D79"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5CFCC66" w14:textId="0A50CA5E"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16FAA">
        <w:rPr>
          <w:rFonts w:ascii="GHEA Grapalat" w:hAnsi="GHEA Grapalat"/>
          <w:sz w:val="24"/>
          <w:szCs w:val="24"/>
          <w:lang w:val="hy-AM"/>
        </w:rPr>
        <w:t>40</w:t>
      </w:r>
      <w:r w:rsidRPr="009044F1">
        <w:rPr>
          <w:rFonts w:ascii="GHEA Grapalat" w:hAnsi="GHEA Grapalat"/>
          <w:sz w:val="24"/>
          <w:szCs w:val="24"/>
        </w:rPr>
        <w:t>"-ый день в "</w:t>
      </w:r>
      <w:r w:rsidR="005C154B" w:rsidRPr="005C154B">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FE13F0C"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F3C689B"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6B85D3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80DFE7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BE8798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408BA090"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79B90B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60AFB72"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E5D04C7"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18D2142"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0E41A816" w14:textId="1AC12603"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1DCE" w:rsidRPr="00DD1DCE">
        <w:rPr>
          <w:rStyle w:val="ezkurwreuab5ozgtqnkl"/>
          <w:rFonts w:ascii="GHEA Grapalat" w:hAnsi="GHEA Grapalat" w:cs="Calibri"/>
          <w:i w:val="0"/>
          <w:iCs/>
          <w:sz w:val="24"/>
          <w:szCs w:val="24"/>
        </w:rPr>
        <w:t>по</w:t>
      </w:r>
      <w:r w:rsidR="00DD1DCE" w:rsidRPr="00DD1DCE">
        <w:rPr>
          <w:rStyle w:val="ezkurwreuab5ozgtqnkl"/>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курсу</w:t>
      </w:r>
      <w:r w:rsidR="00DD1DCE" w:rsidRPr="00DD1DCE">
        <w:rPr>
          <w:rStyle w:val="ezkurwreuab5ozgtqnkl"/>
          <w:rFonts w:ascii="GHEA Grapalat" w:hAnsi="GHEA Grapalat"/>
          <w:i w:val="0"/>
          <w:iCs/>
          <w:sz w:val="24"/>
          <w:szCs w:val="24"/>
        </w:rPr>
        <w:t>,</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установленному</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Центральным</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банком</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РА</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на</w:t>
      </w:r>
      <w:r w:rsidR="00DD1DCE" w:rsidRPr="00DD1DCE">
        <w:rPr>
          <w:rStyle w:val="ezkurwreuab5ozgtqnkl"/>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день</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подачи</w:t>
      </w:r>
      <w:r w:rsidR="00DD1DCE" w:rsidRPr="00DD1DCE">
        <w:rPr>
          <w:rFonts w:ascii="GHEA Grapalat" w:hAnsi="GHEA Grapalat"/>
          <w:i w:val="0"/>
          <w:iCs/>
          <w:sz w:val="24"/>
          <w:szCs w:val="24"/>
        </w:rPr>
        <w:t xml:space="preserve"> </w:t>
      </w:r>
      <w:r w:rsidR="00DD1DCE" w:rsidRPr="00DD1DCE">
        <w:rPr>
          <w:rStyle w:val="ezkurwreuab5ozgtqnkl"/>
          <w:rFonts w:ascii="GHEA Grapalat" w:hAnsi="GHEA Grapalat" w:cs="Calibri"/>
          <w:i w:val="0"/>
          <w:iCs/>
          <w:sz w:val="24"/>
          <w:szCs w:val="24"/>
        </w:rPr>
        <w:t>заявки</w:t>
      </w:r>
      <w:r w:rsidR="00DD1DCE">
        <w:t>.</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14:paraId="07DA15EF"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4881F4E"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525D6F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17B59815"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2C980DE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6059700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22C20C6"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1F2306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5337F5E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14:paraId="24E06207" w14:textId="77777777"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w:t>
      </w:r>
      <w:r w:rsidR="004A4515" w:rsidRPr="00CF6D51">
        <w:rPr>
          <w:rFonts w:ascii="GHEA Grapalat" w:hAnsi="GHEA Grapalat"/>
          <w:sz w:val="24"/>
          <w:szCs w:val="24"/>
        </w:rPr>
        <w:lastRenderedPageBreak/>
        <w:t>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4F1D5D3D" w14:textId="77777777"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14:paraId="348EDDEE"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67E4B519"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C045E6B"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EA6FCA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737349C"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BEA2961"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6A649A" w:rsidRPr="00B6749E">
        <w:rPr>
          <w:rFonts w:ascii="GHEA Grapalat" w:hAnsi="GHEA Grapalat"/>
          <w:sz w:val="24"/>
          <w:szCs w:val="24"/>
        </w:rPr>
        <w:lastRenderedPageBreak/>
        <w:t>процедуры.</w:t>
      </w:r>
    </w:p>
    <w:p w14:paraId="51422682"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1CC32DF"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1C8998F"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7B7E93A"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57B2D95"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1190B354" w14:textId="77777777"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14:paraId="773C5D4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1D35CBC"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4998087"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FE4618F"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77F6C5D"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E6CF536"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508191F"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2B88186"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14:paraId="4B4D9B31"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7B477266"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7EFCBDD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10B0A6A"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F9B585A"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5995859"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6DF3E80"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7D6D8B1D"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E7ED6D6"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04C0F6"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386B6287"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AAFA1A0" w14:textId="77777777" w:rsidR="00B47535" w:rsidRDefault="00B47535">
      <w:pPr>
        <w:rPr>
          <w:rFonts w:ascii="GHEA Grapalat" w:hAnsi="GHEA Grapalat"/>
          <w:b/>
        </w:rPr>
      </w:pPr>
      <w:r>
        <w:rPr>
          <w:rFonts w:ascii="GHEA Grapalat" w:hAnsi="GHEA Grapalat"/>
          <w:b/>
        </w:rPr>
        <w:br w:type="page"/>
      </w:r>
    </w:p>
    <w:p w14:paraId="0ED81CA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13D07FAD"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0BEC22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12A1AE4"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75691CA"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4F23E10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E7D9481"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2B6D81B"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8D42F9"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554F2904"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58E56122"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2CC37A8"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F800DDC"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0EA08512"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3F1DB657"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1E90749"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3C97A00"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35A1CDB"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2311C2A5"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7B64F98C"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6BC6663E"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354D586D"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734629D5" w14:textId="77777777"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5BFC138"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14:paraId="08647077"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03B4705"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14:paraId="4D2050B9"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6BC5B51A"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1AC195DE" w14:textId="050F19F0"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42939">
        <w:rPr>
          <w:rFonts w:ascii="GHEA Grapalat" w:hAnsi="GHEA Grapalat"/>
          <w:lang w:val="hy-AM"/>
        </w:rPr>
        <w:t>120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F9F1D06"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6292B92"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4796950"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50CA03C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0FF7102"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29F4EC5"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049D848E" w14:textId="77777777" w:rsidR="00362FEF" w:rsidRDefault="00362FEF">
      <w:pPr>
        <w:rPr>
          <w:rFonts w:ascii="GHEA Grapalat" w:hAnsi="GHEA Grapalat" w:cs="Sylfaen"/>
        </w:rPr>
      </w:pPr>
      <w:r>
        <w:rPr>
          <w:rFonts w:ascii="GHEA Grapalat" w:hAnsi="GHEA Grapalat" w:cs="Sylfaen"/>
        </w:rPr>
        <w:br w:type="page"/>
      </w:r>
    </w:p>
    <w:p w14:paraId="29F2FCC6"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9D812D1"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156C26E" w14:textId="77777777" w:rsidR="003D5CAF" w:rsidRPr="009044F1" w:rsidRDefault="003D5CAF" w:rsidP="005066AC">
      <w:pPr>
        <w:rPr>
          <w:rFonts w:ascii="GHEA Grapalat" w:hAnsi="GHEA Grapalat" w:cs="Arial"/>
          <w:b/>
        </w:rPr>
      </w:pPr>
    </w:p>
    <w:p w14:paraId="186DBC06"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4D2DF4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8CCDAB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3"/>
        <w:t>14</w:t>
      </w:r>
      <w:r w:rsidRPr="009044F1">
        <w:rPr>
          <w:rFonts w:ascii="GHEA Grapalat" w:hAnsi="GHEA Grapalat"/>
        </w:rPr>
        <w:t>.</w:t>
      </w:r>
    </w:p>
    <w:p w14:paraId="15EEBD1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2D856A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080E27D"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B7DBA7E" w14:textId="77777777" w:rsidR="00C54730" w:rsidRPr="00182C2E" w:rsidRDefault="00C54730" w:rsidP="00C54730">
      <w:pPr>
        <w:jc w:val="center"/>
        <w:rPr>
          <w:rFonts w:ascii="GHEA Grapalat" w:hAnsi="GHEA Grapalat"/>
          <w:b/>
        </w:rPr>
      </w:pPr>
    </w:p>
    <w:p w14:paraId="11683F8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759EA05" w14:textId="77777777" w:rsidR="00C54730" w:rsidRPr="00182C2E" w:rsidRDefault="00C54730" w:rsidP="00C54730">
      <w:pPr>
        <w:jc w:val="center"/>
        <w:rPr>
          <w:rFonts w:ascii="GHEA Grapalat" w:hAnsi="GHEA Grapalat"/>
          <w:b/>
        </w:rPr>
      </w:pPr>
    </w:p>
    <w:p w14:paraId="7F73A2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1235818D"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9B7AD81"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687F8F2"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9660F8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B6F00BE"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C7C4A2B"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73648F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899CA3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EEFEA2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4F61D1A"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0C746DD"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7F64CA6"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EE75744"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C0BB92D"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8CBB54A"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9F6855E"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1672470"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CEDCCDA"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9D8C42D"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BEACB4A"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985A0A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367157E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3544F61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1A23975"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7831A91"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B9EF715" w14:textId="77777777" w:rsidR="00AE679C" w:rsidRPr="009044F1" w:rsidRDefault="00AE679C" w:rsidP="00B46D58">
      <w:pPr>
        <w:widowControl w:val="0"/>
        <w:spacing w:after="160"/>
        <w:jc w:val="center"/>
        <w:rPr>
          <w:rFonts w:ascii="GHEA Grapalat" w:hAnsi="GHEA Grapalat" w:cs="Sylfaen"/>
          <w:b/>
        </w:rPr>
      </w:pPr>
    </w:p>
    <w:p w14:paraId="5C79A244" w14:textId="77777777" w:rsidR="004373E3" w:rsidRDefault="004373E3" w:rsidP="00B46D58">
      <w:pPr>
        <w:rPr>
          <w:rFonts w:ascii="GHEA Grapalat" w:hAnsi="GHEA Grapalat"/>
          <w:b/>
        </w:rPr>
      </w:pPr>
      <w:r>
        <w:rPr>
          <w:rFonts w:ascii="GHEA Grapalat" w:hAnsi="GHEA Grapalat"/>
          <w:b/>
        </w:rPr>
        <w:br w:type="page"/>
      </w:r>
    </w:p>
    <w:p w14:paraId="4152E90A"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4C2F269" w14:textId="77777777" w:rsidR="008842CE" w:rsidRPr="00374F4A" w:rsidRDefault="008842CE" w:rsidP="00B46D58">
      <w:pPr>
        <w:widowControl w:val="0"/>
        <w:spacing w:after="160"/>
        <w:jc w:val="center"/>
        <w:rPr>
          <w:rFonts w:ascii="GHEA Grapalat" w:hAnsi="GHEA Grapalat"/>
          <w:b/>
        </w:rPr>
      </w:pPr>
    </w:p>
    <w:p w14:paraId="65DA6E73"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07CC167C" w14:textId="77777777" w:rsidR="00096865" w:rsidRPr="009044F1" w:rsidRDefault="00096865" w:rsidP="00B46D58">
      <w:pPr>
        <w:widowControl w:val="0"/>
        <w:spacing w:after="160"/>
        <w:jc w:val="center"/>
        <w:rPr>
          <w:rFonts w:ascii="GHEA Grapalat" w:hAnsi="GHEA Grapalat"/>
        </w:rPr>
      </w:pPr>
    </w:p>
    <w:p w14:paraId="3B874B5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0614C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FB0531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A705931"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31AA3B6" w14:textId="77777777" w:rsidR="008F15B9" w:rsidRDefault="008F15B9" w:rsidP="00B46D58">
      <w:pPr>
        <w:widowControl w:val="0"/>
        <w:spacing w:after="160"/>
        <w:jc w:val="center"/>
        <w:rPr>
          <w:rFonts w:ascii="GHEA Grapalat" w:hAnsi="GHEA Grapalat"/>
          <w:b/>
        </w:rPr>
      </w:pPr>
    </w:p>
    <w:p w14:paraId="60076112" w14:textId="77777777" w:rsidR="008F15B9" w:rsidRDefault="008F15B9" w:rsidP="00B46D58">
      <w:pPr>
        <w:widowControl w:val="0"/>
        <w:spacing w:after="160"/>
        <w:jc w:val="center"/>
        <w:rPr>
          <w:rFonts w:ascii="GHEA Grapalat" w:hAnsi="GHEA Grapalat"/>
          <w:b/>
        </w:rPr>
      </w:pPr>
    </w:p>
    <w:p w14:paraId="1623D55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7BD4B3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33FB758B"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50D91303"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32BB38CD"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37EDAB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14:paraId="4499EBA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5"/>
        <w:t>16</w:t>
      </w:r>
    </w:p>
    <w:p w14:paraId="5FF18C6D"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0A524FD"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A88CD4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1D374488"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C4CC9EE"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EB95F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0E4EAC9"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9101AD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09E30460"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52B8EEB"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316C87A"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2C15DADF" w14:textId="77777777" w:rsidR="00ED59E0" w:rsidRDefault="00ED59E0" w:rsidP="00B46D58">
      <w:pPr>
        <w:widowControl w:val="0"/>
        <w:tabs>
          <w:tab w:val="left" w:pos="1134"/>
        </w:tabs>
        <w:spacing w:after="160"/>
        <w:ind w:firstLine="567"/>
        <w:jc w:val="both"/>
        <w:rPr>
          <w:rFonts w:ascii="GHEA Grapalat" w:hAnsi="GHEA Grapalat"/>
        </w:rPr>
      </w:pPr>
    </w:p>
    <w:p w14:paraId="5D7A5BBA" w14:textId="77777777" w:rsidR="00ED59E0" w:rsidRDefault="00ED59E0" w:rsidP="00B46D58">
      <w:pPr>
        <w:widowControl w:val="0"/>
        <w:tabs>
          <w:tab w:val="left" w:pos="1134"/>
        </w:tabs>
        <w:spacing w:after="160"/>
        <w:ind w:firstLine="567"/>
        <w:jc w:val="both"/>
        <w:rPr>
          <w:rFonts w:ascii="GHEA Grapalat" w:hAnsi="GHEA Grapalat"/>
        </w:rPr>
      </w:pPr>
    </w:p>
    <w:p w14:paraId="3A1DC9AF" w14:textId="77777777" w:rsidR="00ED59E0" w:rsidRPr="00E267E5" w:rsidRDefault="00ED59E0" w:rsidP="00B46D58">
      <w:pPr>
        <w:widowControl w:val="0"/>
        <w:tabs>
          <w:tab w:val="left" w:pos="1134"/>
        </w:tabs>
        <w:spacing w:after="160"/>
        <w:ind w:firstLine="567"/>
        <w:jc w:val="both"/>
        <w:rPr>
          <w:rFonts w:ascii="GHEA Grapalat" w:hAnsi="GHEA Grapalat"/>
        </w:rPr>
      </w:pPr>
    </w:p>
    <w:p w14:paraId="23CF139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A307475"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FF0811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9578B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9440B9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027EAD21" w14:textId="77CB6872"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D1DCE" w:rsidRPr="00DD1DCE">
        <w:rPr>
          <w:rFonts w:ascii="Arial" w:hAnsi="Arial" w:cs="Arial"/>
          <w:b/>
          <w:bCs/>
          <w:color w:val="222222"/>
          <w:shd w:val="clear" w:color="auto" w:fill="FFFFFF"/>
        </w:rPr>
        <w:t>(ԳԱՎՏՈ-ԲՄԱՊՁԲ-24/1)(GAVTO-BMAPDzB-24/1)</w:t>
      </w:r>
    </w:p>
    <w:p w14:paraId="50C480B6" w14:textId="77777777" w:rsidR="00B2572B" w:rsidRPr="00374F4A" w:rsidRDefault="00B2572B" w:rsidP="00B46D58">
      <w:pPr>
        <w:widowControl w:val="0"/>
        <w:spacing w:after="120"/>
        <w:jc w:val="center"/>
        <w:rPr>
          <w:rFonts w:ascii="GHEA Grapalat" w:hAnsi="GHEA Grapalat" w:cs="Sylfaen"/>
          <w:b/>
        </w:rPr>
      </w:pPr>
    </w:p>
    <w:p w14:paraId="1D8AA907"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6B833307"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3498A4E" w14:textId="77777777" w:rsidR="00B2572B" w:rsidRPr="00374F4A" w:rsidRDefault="00B2572B" w:rsidP="00B46D58">
      <w:pPr>
        <w:widowControl w:val="0"/>
        <w:spacing w:after="120"/>
        <w:jc w:val="center"/>
        <w:rPr>
          <w:rFonts w:ascii="GHEA Grapalat" w:hAnsi="GHEA Grapalat"/>
        </w:rPr>
      </w:pPr>
    </w:p>
    <w:p w14:paraId="574BA86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C89527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B2E46A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95A1658"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017E9FC" w14:textId="0EC8D6C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D1DCE">
        <w:rPr>
          <w:rFonts w:ascii="Arial" w:hAnsi="Arial" w:cs="Arial"/>
          <w:color w:val="222222"/>
          <w:shd w:val="clear" w:color="auto" w:fill="FFFFFF"/>
        </w:rPr>
        <w:t>(ԳԱՎՏՈ-ԲՄԱՊՁԲ-24/1)(GAVTO-BMAPDzB-24/1)</w:t>
      </w:r>
    </w:p>
    <w:p w14:paraId="10785559"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36EE0EA"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FB769F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A6822FC"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812EEB2"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95BF1A4"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751E549" w14:textId="77777777" w:rsidR="000612B9" w:rsidRDefault="000612B9" w:rsidP="00B46D58">
      <w:pPr>
        <w:jc w:val="both"/>
        <w:rPr>
          <w:rFonts w:ascii="GHEA Grapalat" w:hAnsi="GHEA Grapalat"/>
        </w:rPr>
      </w:pPr>
    </w:p>
    <w:p w14:paraId="1BD61104"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E5784B7"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E8B5E82" w14:textId="77777777" w:rsidR="000612B9" w:rsidRDefault="000612B9" w:rsidP="00B46D58">
      <w:pPr>
        <w:jc w:val="both"/>
        <w:rPr>
          <w:rFonts w:ascii="GHEA Grapalat" w:hAnsi="GHEA Grapalat"/>
        </w:rPr>
      </w:pPr>
    </w:p>
    <w:p w14:paraId="43B58F25"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7416A44"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139674CB" w14:textId="77777777" w:rsidR="00B138F3" w:rsidRDefault="00B138F3" w:rsidP="00B46D58">
      <w:pPr>
        <w:jc w:val="both"/>
        <w:rPr>
          <w:rFonts w:ascii="GHEA Grapalat" w:hAnsi="GHEA Grapalat"/>
        </w:rPr>
      </w:pPr>
    </w:p>
    <w:p w14:paraId="0E0B4B2B"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624F65AB"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FC420A" w14:textId="77777777" w:rsidR="00B138F3" w:rsidRDefault="00B138F3" w:rsidP="00F96993">
      <w:pPr>
        <w:jc w:val="both"/>
        <w:rPr>
          <w:rFonts w:ascii="GHEA Grapalat" w:hAnsi="GHEA Grapalat"/>
        </w:rPr>
      </w:pPr>
    </w:p>
    <w:p w14:paraId="5A7E4935"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9CB4C5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73CC0DB" w14:textId="77777777" w:rsidR="00B16483" w:rsidRDefault="00B16483" w:rsidP="00F96993">
      <w:pPr>
        <w:jc w:val="both"/>
        <w:rPr>
          <w:rFonts w:ascii="GHEA Grapalat" w:hAnsi="GHEA Grapalat"/>
          <w:sz w:val="18"/>
          <w:szCs w:val="18"/>
        </w:rPr>
      </w:pPr>
    </w:p>
    <w:p w14:paraId="00BF7930"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C98E1E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202049D8" w14:textId="77777777" w:rsidR="00B16483" w:rsidRPr="00D3436F" w:rsidRDefault="00B16483" w:rsidP="00B16483">
      <w:pPr>
        <w:tabs>
          <w:tab w:val="left" w:pos="7371"/>
        </w:tabs>
        <w:spacing w:after="160"/>
        <w:ind w:left="3544" w:firstLine="3"/>
        <w:jc w:val="both"/>
        <w:rPr>
          <w:rFonts w:ascii="GHEA Grapalat" w:hAnsi="GHEA Grapalat"/>
          <w:sz w:val="16"/>
        </w:rPr>
      </w:pPr>
    </w:p>
    <w:p w14:paraId="11BDB55E"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5E39F1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85AAA7D" w14:textId="26DA1A50"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62027B">
        <w:rPr>
          <w:rFonts w:ascii="Arial" w:hAnsi="Arial" w:cs="Arial"/>
          <w:color w:val="222222"/>
          <w:shd w:val="clear" w:color="auto" w:fill="FFFFFF"/>
        </w:rPr>
        <w:t>(ԳԱՎՏՈ-ԲՄԱՊՁԲ-24/1)(GAVTO-BMAPDzB-24/1)</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w:t>
      </w:r>
      <w:r w:rsidR="00A90FCD" w:rsidRPr="003D58E1">
        <w:rPr>
          <w:rFonts w:ascii="GHEA Grapalat" w:hAnsi="GHEA Grapalat"/>
        </w:rPr>
        <w:lastRenderedPageBreak/>
        <w:t xml:space="preserve">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494B70A6" w14:textId="19802293"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62027B">
        <w:rPr>
          <w:rFonts w:ascii="Arial" w:hAnsi="Arial" w:cs="Arial"/>
          <w:color w:val="222222"/>
          <w:shd w:val="clear" w:color="auto" w:fill="FFFFFF"/>
        </w:rPr>
        <w:t>(ԳԱՎՏՈ-ԲՄԱՊՁԲ-24/1)(GAVTO-BMAPDzB-24/1)</w:t>
      </w:r>
      <w:r>
        <w:rPr>
          <w:rFonts w:ascii="GHEA Grapalat" w:hAnsi="GHEA Grapalat"/>
        </w:rPr>
        <w:t>*</w:t>
      </w:r>
    </w:p>
    <w:p w14:paraId="6E2D783A"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616A46C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452AF885"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C8CDC3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2E7D70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332281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63841A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73AD0E0" w14:textId="77777777"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466BDFDD"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80DDB"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FB86BF8"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112C1AB" w14:textId="77777777" w:rsidR="00923711" w:rsidRDefault="00923711">
      <w:pPr>
        <w:rPr>
          <w:rFonts w:ascii="GHEA Grapalat" w:hAnsi="GHEA Grapalat"/>
        </w:rPr>
      </w:pPr>
    </w:p>
    <w:p w14:paraId="479C75EB" w14:textId="77777777" w:rsidR="00110534" w:rsidRDefault="00F36AD3" w:rsidP="00B46D58">
      <w:pPr>
        <w:jc w:val="both"/>
        <w:rPr>
          <w:rFonts w:ascii="GHEA Grapalat" w:hAnsi="GHEA Grapalat"/>
        </w:rPr>
      </w:pPr>
      <w:r>
        <w:rPr>
          <w:rFonts w:ascii="GHEA Grapalat" w:hAnsi="GHEA Grapalat"/>
        </w:rPr>
        <w:t xml:space="preserve"> </w:t>
      </w:r>
    </w:p>
    <w:p w14:paraId="58648612"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237853B5"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5A300132"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7EAACF13" w14:textId="77777777" w:rsidR="00F855BB" w:rsidRDefault="00F855BB" w:rsidP="00B46D58">
      <w:pPr>
        <w:tabs>
          <w:tab w:val="left" w:pos="7371"/>
        </w:tabs>
        <w:spacing w:after="160"/>
        <w:ind w:left="3544" w:firstLine="3"/>
        <w:jc w:val="both"/>
        <w:rPr>
          <w:rFonts w:ascii="GHEA Grapalat" w:hAnsi="GHEA Grapalat"/>
          <w:sz w:val="16"/>
          <w:lang w:val="hy-AM"/>
        </w:rPr>
      </w:pPr>
    </w:p>
    <w:p w14:paraId="79D70C07"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49F559C2" w14:textId="77777777" w:rsidR="006B3E56" w:rsidRPr="00D3436F" w:rsidRDefault="006B3E56" w:rsidP="00B46D58">
      <w:pPr>
        <w:tabs>
          <w:tab w:val="left" w:pos="7371"/>
        </w:tabs>
        <w:spacing w:after="160"/>
        <w:ind w:left="3544" w:firstLine="3"/>
        <w:jc w:val="both"/>
        <w:rPr>
          <w:rFonts w:ascii="GHEA Grapalat" w:hAnsi="GHEA Grapalat"/>
          <w:sz w:val="16"/>
        </w:rPr>
      </w:pPr>
    </w:p>
    <w:p w14:paraId="648152FF" w14:textId="77777777" w:rsidR="006B3E56" w:rsidRPr="00770B03" w:rsidRDefault="006B3E56" w:rsidP="00B46D58">
      <w:pPr>
        <w:tabs>
          <w:tab w:val="left" w:pos="7371"/>
        </w:tabs>
        <w:spacing w:after="160"/>
        <w:ind w:left="3544" w:firstLine="3"/>
        <w:jc w:val="both"/>
        <w:rPr>
          <w:rFonts w:ascii="GHEA Grapalat" w:hAnsi="GHEA Grapalat"/>
          <w:sz w:val="16"/>
        </w:rPr>
      </w:pPr>
    </w:p>
    <w:p w14:paraId="5059F39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5E240AB"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3D7BA0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608C3E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95096FE" w14:textId="77777777" w:rsidR="00123294" w:rsidRDefault="00123294" w:rsidP="00B46D58">
      <w:pPr>
        <w:rPr>
          <w:rFonts w:ascii="GHEA Grapalat" w:hAnsi="GHEA Grapalat"/>
          <w:b/>
        </w:rPr>
      </w:pPr>
      <w:r>
        <w:rPr>
          <w:rFonts w:ascii="GHEA Grapalat" w:hAnsi="GHEA Grapalat"/>
          <w:b/>
        </w:rPr>
        <w:br w:type="page"/>
      </w:r>
    </w:p>
    <w:p w14:paraId="73BD3D7A" w14:textId="77777777" w:rsidR="00B048B2" w:rsidRDefault="00B048B2" w:rsidP="00B46D58">
      <w:pPr>
        <w:rPr>
          <w:rFonts w:ascii="GHEA Grapalat" w:hAnsi="GHEA Grapalat"/>
          <w:b/>
        </w:rPr>
      </w:pPr>
    </w:p>
    <w:p w14:paraId="3DEC5BCB"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F8A58EF" w14:textId="6CB648B3" w:rsidR="00D043C1" w:rsidRPr="0062027B" w:rsidRDefault="00D043C1" w:rsidP="00D043C1">
      <w:pPr>
        <w:pStyle w:val="31"/>
        <w:widowControl w:val="0"/>
        <w:spacing w:after="160" w:line="240" w:lineRule="auto"/>
        <w:jc w:val="right"/>
        <w:rPr>
          <w:rFonts w:ascii="GHEA Grapalat" w:hAnsi="GHEA Grapalat" w:cs="Arial"/>
          <w:b/>
          <w:bCs/>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2027B" w:rsidRPr="0062027B">
        <w:rPr>
          <w:rFonts w:ascii="Arial" w:hAnsi="Arial" w:cs="Arial"/>
          <w:b/>
          <w:bCs/>
          <w:color w:val="222222"/>
          <w:shd w:val="clear" w:color="auto" w:fill="FFFFFF"/>
        </w:rPr>
        <w:t>(ԳԱՎՏՈ-ԲՄԱՊՁԲ-24/1)(GAVTO-BMAPDzB-24/1)</w:t>
      </w:r>
    </w:p>
    <w:p w14:paraId="698288A9" w14:textId="77777777" w:rsidR="00D043C1" w:rsidRPr="009044F1" w:rsidRDefault="00D043C1" w:rsidP="00D043C1">
      <w:pPr>
        <w:widowControl w:val="0"/>
        <w:spacing w:after="160"/>
        <w:ind w:left="567" w:right="565"/>
        <w:jc w:val="center"/>
        <w:rPr>
          <w:rFonts w:ascii="GHEA Grapalat" w:hAnsi="GHEA Grapalat"/>
          <w:b/>
        </w:rPr>
      </w:pPr>
    </w:p>
    <w:p w14:paraId="4FC1B24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54E23E4A"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067C8290"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1A99471"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11B0B3DB"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42F09553" w14:textId="6B67E23D"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62027B" w:rsidRPr="0062027B">
        <w:rPr>
          <w:rFonts w:ascii="Arial" w:hAnsi="Arial" w:cs="Arial"/>
          <w:b/>
          <w:bCs/>
          <w:color w:val="222222"/>
          <w:shd w:val="clear" w:color="auto" w:fill="FFFFFF"/>
        </w:rPr>
        <w:t>(ԳԱՎՏՈ-ԲՄԱՊՁԲ-24/1)(GAVTO-BMAPDzB-24/1)</w:t>
      </w:r>
      <w:r w:rsidRPr="0062027B">
        <w:rPr>
          <w:rFonts w:ascii="GHEA Grapalat" w:hAnsi="GHEA Grapalat"/>
          <w:b/>
          <w:bCs/>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605"/>
        <w:gridCol w:w="1416"/>
        <w:gridCol w:w="1562"/>
        <w:gridCol w:w="1718"/>
        <w:gridCol w:w="1746"/>
      </w:tblGrid>
      <w:tr w:rsidR="00D043C1" w:rsidRPr="00206AF8" w14:paraId="229692CE" w14:textId="77777777" w:rsidTr="00FF3F2A">
        <w:tc>
          <w:tcPr>
            <w:tcW w:w="1042" w:type="dxa"/>
            <w:vMerge w:val="restart"/>
            <w:vAlign w:val="center"/>
          </w:tcPr>
          <w:p w14:paraId="229D76E8" w14:textId="77777777" w:rsidR="00EE1022" w:rsidRDefault="00EE1022" w:rsidP="00FF3F2A">
            <w:pPr>
              <w:widowControl w:val="0"/>
              <w:jc w:val="center"/>
              <w:rPr>
                <w:rFonts w:ascii="GHEA Grapalat" w:hAnsi="GHEA Grapalat"/>
                <w:b/>
                <w:sz w:val="20"/>
                <w:szCs w:val="20"/>
              </w:rPr>
            </w:pPr>
          </w:p>
          <w:p w14:paraId="0DE76F6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2A8D8E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897F4ED" w14:textId="77777777" w:rsidTr="000811C1">
        <w:trPr>
          <w:trHeight w:val="696"/>
        </w:trPr>
        <w:tc>
          <w:tcPr>
            <w:tcW w:w="1042" w:type="dxa"/>
            <w:vMerge/>
            <w:vAlign w:val="center"/>
          </w:tcPr>
          <w:p w14:paraId="058A9DBE"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1D22F48"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676CABE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4F0BB97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0FD64646"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2A52A89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019CB4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289B54A" w14:textId="77777777" w:rsidTr="00FF3F2A">
        <w:tc>
          <w:tcPr>
            <w:tcW w:w="1042" w:type="dxa"/>
          </w:tcPr>
          <w:p w14:paraId="389C004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3C3E8B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1DC328B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2FDE0D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0A6F18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F8C4040"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2CFB7FD" w14:textId="77777777" w:rsidTr="00FF3F2A">
        <w:tc>
          <w:tcPr>
            <w:tcW w:w="1042" w:type="dxa"/>
          </w:tcPr>
          <w:p w14:paraId="17FC89C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4E3EBCC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7DE346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28D402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FE26E0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2CA50C25"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2087DDA" w14:textId="77777777" w:rsidTr="00FF3F2A">
        <w:tc>
          <w:tcPr>
            <w:tcW w:w="1042" w:type="dxa"/>
          </w:tcPr>
          <w:p w14:paraId="05D248D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F422BF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9D68D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9CCC0B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F0A5C4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825520"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AD0C3C6" w14:textId="77777777" w:rsidR="00D043C1" w:rsidRDefault="00D043C1" w:rsidP="00D043C1">
      <w:pPr>
        <w:widowControl w:val="0"/>
        <w:tabs>
          <w:tab w:val="left" w:pos="6804"/>
        </w:tabs>
        <w:jc w:val="center"/>
        <w:rPr>
          <w:rFonts w:ascii="GHEA Grapalat" w:hAnsi="GHEA Grapalat"/>
          <w:lang w:val="en-US"/>
        </w:rPr>
      </w:pPr>
    </w:p>
    <w:p w14:paraId="65F369E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631CCC2"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F88F727" w14:textId="77777777" w:rsidR="00D043C1" w:rsidRPr="008875C7" w:rsidRDefault="00D043C1" w:rsidP="00D043C1">
      <w:pPr>
        <w:widowControl w:val="0"/>
        <w:spacing w:after="160"/>
        <w:jc w:val="right"/>
        <w:rPr>
          <w:rFonts w:ascii="GHEA Grapalat" w:hAnsi="GHEA Grapalat"/>
        </w:rPr>
      </w:pPr>
    </w:p>
    <w:p w14:paraId="447E9AB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48022896" w14:textId="77777777" w:rsidR="00D043C1" w:rsidRDefault="00D043C1" w:rsidP="00D043C1">
      <w:pPr>
        <w:rPr>
          <w:rFonts w:ascii="GHEA Grapalat" w:hAnsi="GHEA Grapalat"/>
        </w:rPr>
      </w:pPr>
      <w:r>
        <w:rPr>
          <w:rFonts w:ascii="GHEA Grapalat" w:hAnsi="GHEA Grapalat"/>
        </w:rPr>
        <w:br w:type="page"/>
      </w:r>
    </w:p>
    <w:p w14:paraId="15DBCE9F"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2C927238"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09349AA0" w14:textId="1A75C8A8"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62027B" w:rsidRPr="0062027B">
        <w:rPr>
          <w:rFonts w:ascii="Arial" w:hAnsi="Arial" w:cs="Arial"/>
          <w:b/>
          <w:bCs/>
          <w:color w:val="222222"/>
          <w:shd w:val="clear" w:color="auto" w:fill="FFFFFF"/>
        </w:rPr>
        <w:t>(ԳԱՎՏՈ-ԲՄԱՊՁԲ-24/1)(GAVTO-BMAPDzB-24/1</w:t>
      </w:r>
      <w:r w:rsidR="0062027B">
        <w:rPr>
          <w:rFonts w:ascii="Arial" w:hAnsi="Arial" w:cs="Arial"/>
          <w:color w:val="222222"/>
          <w:shd w:val="clear" w:color="auto" w:fill="FFFFFF"/>
        </w:rPr>
        <w:t>)</w:t>
      </w:r>
    </w:p>
    <w:p w14:paraId="421C9C27" w14:textId="77777777" w:rsidR="00F016A2" w:rsidRDefault="00F016A2">
      <w:pPr>
        <w:rPr>
          <w:rFonts w:ascii="GHEA Grapalat" w:hAnsi="GHEA Grapalat"/>
          <w:b/>
        </w:rPr>
      </w:pPr>
    </w:p>
    <w:p w14:paraId="5E9F6E9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56187D2"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9A44048" w14:textId="77777777" w:rsidR="00F016A2" w:rsidRPr="00ED3A13" w:rsidRDefault="00F016A2" w:rsidP="00F016A2">
      <w:pPr>
        <w:ind w:left="360" w:hanging="360"/>
        <w:jc w:val="center"/>
        <w:rPr>
          <w:rFonts w:ascii="GHEA Grapalat" w:eastAsia="GHEA Grapalat" w:hAnsi="GHEA Grapalat" w:cs="GHEA Grapalat"/>
          <w:b/>
        </w:rPr>
      </w:pPr>
    </w:p>
    <w:p w14:paraId="1D42DE74"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95CC8E1"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A8DC993" w14:textId="77777777" w:rsidTr="00C723B5">
        <w:tc>
          <w:tcPr>
            <w:tcW w:w="2836" w:type="dxa"/>
            <w:shd w:val="clear" w:color="auto" w:fill="D9E2F3"/>
            <w:vAlign w:val="center"/>
          </w:tcPr>
          <w:p w14:paraId="6793372D"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5B8B894"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08C09605" w14:textId="77777777" w:rsidTr="00C723B5">
        <w:tc>
          <w:tcPr>
            <w:tcW w:w="2836" w:type="dxa"/>
            <w:shd w:val="clear" w:color="auto" w:fill="D9E2F3"/>
            <w:vAlign w:val="center"/>
          </w:tcPr>
          <w:p w14:paraId="5C7AF500"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415F0B7"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0B9AF4C2" w14:textId="77777777" w:rsidTr="00C723B5">
        <w:tc>
          <w:tcPr>
            <w:tcW w:w="2836" w:type="dxa"/>
            <w:shd w:val="clear" w:color="auto" w:fill="D9E2F3"/>
            <w:vAlign w:val="center"/>
          </w:tcPr>
          <w:p w14:paraId="5F47E2E8"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3D8B4BF"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27713D67" w14:textId="77777777" w:rsidTr="00C723B5">
        <w:tc>
          <w:tcPr>
            <w:tcW w:w="2836" w:type="dxa"/>
            <w:shd w:val="clear" w:color="auto" w:fill="D9E2F3"/>
            <w:vAlign w:val="center"/>
          </w:tcPr>
          <w:p w14:paraId="52AC632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A63F315"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0477369" w14:textId="77777777" w:rsidTr="00C723B5">
        <w:tc>
          <w:tcPr>
            <w:tcW w:w="2836" w:type="dxa"/>
            <w:shd w:val="clear" w:color="auto" w:fill="D9E2F3"/>
            <w:vAlign w:val="center"/>
          </w:tcPr>
          <w:p w14:paraId="3E4D6AEA"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B0B6C53"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EAD9747" w14:textId="77777777" w:rsidTr="00C723B5">
        <w:tc>
          <w:tcPr>
            <w:tcW w:w="2836" w:type="dxa"/>
            <w:shd w:val="clear" w:color="auto" w:fill="D9E2F3"/>
            <w:vAlign w:val="center"/>
          </w:tcPr>
          <w:p w14:paraId="10235305"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634B26C" w14:textId="77777777" w:rsidR="00F016A2" w:rsidRPr="00FD1EE4" w:rsidRDefault="00F016A2" w:rsidP="00C723B5">
            <w:pPr>
              <w:spacing w:before="240" w:after="240"/>
              <w:ind w:left="993" w:hanging="851"/>
              <w:rPr>
                <w:rFonts w:ascii="GHEA Grapalat" w:eastAsia="GHEA Grapalat" w:hAnsi="GHEA Grapalat" w:cs="GHEA Grapalat"/>
              </w:rPr>
            </w:pPr>
          </w:p>
        </w:tc>
      </w:tr>
      <w:tr w:rsidR="00F016A2" w:rsidRPr="00FD1EE4" w14:paraId="588957BE" w14:textId="77777777" w:rsidTr="00C723B5">
        <w:tc>
          <w:tcPr>
            <w:tcW w:w="2836" w:type="dxa"/>
            <w:shd w:val="clear" w:color="auto" w:fill="D9E2F3"/>
            <w:vAlign w:val="center"/>
          </w:tcPr>
          <w:p w14:paraId="0491418F" w14:textId="77777777" w:rsidR="00F016A2" w:rsidRPr="00FD1EE4" w:rsidRDefault="00F016A2" w:rsidP="00C723B5">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8CB85B" w14:textId="77777777" w:rsidR="00F016A2" w:rsidRPr="00FD1EE4" w:rsidRDefault="00F016A2" w:rsidP="00C723B5">
            <w:pPr>
              <w:spacing w:before="240" w:after="240"/>
              <w:ind w:left="993" w:hanging="851"/>
              <w:rPr>
                <w:rFonts w:ascii="GHEA Grapalat" w:eastAsia="GHEA Grapalat" w:hAnsi="GHEA Grapalat" w:cs="GHEA Grapalat"/>
              </w:rPr>
            </w:pPr>
          </w:p>
        </w:tc>
      </w:tr>
    </w:tbl>
    <w:p w14:paraId="27F8085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53B20A5" w14:textId="77777777" w:rsidTr="00C723B5">
        <w:tc>
          <w:tcPr>
            <w:tcW w:w="2835" w:type="dxa"/>
            <w:shd w:val="clear" w:color="auto" w:fill="D9E2F3"/>
            <w:vAlign w:val="center"/>
          </w:tcPr>
          <w:p w14:paraId="7163BB4D"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A157BCD"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725369C1" w14:textId="77777777" w:rsidTr="00C723B5">
        <w:trPr>
          <w:trHeight w:val="1487"/>
        </w:trPr>
        <w:tc>
          <w:tcPr>
            <w:tcW w:w="2835" w:type="dxa"/>
            <w:shd w:val="clear" w:color="auto" w:fill="D9E2F3"/>
            <w:vAlign w:val="center"/>
          </w:tcPr>
          <w:p w14:paraId="08602420"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B568C5B" w14:textId="77777777" w:rsidR="00F016A2" w:rsidRPr="00FD1EE4" w:rsidRDefault="00F016A2" w:rsidP="00C723B5">
            <w:pPr>
              <w:spacing w:before="240" w:after="240"/>
              <w:rPr>
                <w:rFonts w:ascii="GHEA Grapalat" w:eastAsia="GHEA Grapalat" w:hAnsi="GHEA Grapalat" w:cs="GHEA Grapalat"/>
              </w:rPr>
            </w:pPr>
          </w:p>
        </w:tc>
      </w:tr>
    </w:tbl>
    <w:p w14:paraId="050D0422"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882062" w14:textId="77777777" w:rsidTr="00C723B5">
        <w:tc>
          <w:tcPr>
            <w:tcW w:w="2835" w:type="dxa"/>
            <w:shd w:val="clear" w:color="auto" w:fill="D9E2F3"/>
            <w:vAlign w:val="center"/>
          </w:tcPr>
          <w:p w14:paraId="5F6438EF" w14:textId="77777777" w:rsidR="00F016A2" w:rsidRPr="00FD1EE4" w:rsidRDefault="00F016A2" w:rsidP="00C723B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22E90596"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7D62B0E0" w14:textId="77777777" w:rsidTr="00C723B5">
        <w:tc>
          <w:tcPr>
            <w:tcW w:w="2835" w:type="dxa"/>
            <w:shd w:val="clear" w:color="auto" w:fill="D9E2F3"/>
            <w:vAlign w:val="center"/>
          </w:tcPr>
          <w:p w14:paraId="614F4816" w14:textId="77777777" w:rsidR="00F016A2" w:rsidRPr="00FD1EE4" w:rsidRDefault="00F016A2" w:rsidP="00C723B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98D50D4"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D46133A" w14:textId="77777777" w:rsidTr="00C723B5">
        <w:tc>
          <w:tcPr>
            <w:tcW w:w="2835" w:type="dxa"/>
            <w:shd w:val="clear" w:color="auto" w:fill="D9E2F3"/>
            <w:vAlign w:val="center"/>
          </w:tcPr>
          <w:p w14:paraId="4E2875BD" w14:textId="77777777" w:rsidR="00F016A2" w:rsidRPr="00FD1EE4" w:rsidRDefault="00F016A2" w:rsidP="00C723B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139B0F3" w14:textId="77777777" w:rsidR="00F016A2" w:rsidRPr="00FD1EE4" w:rsidRDefault="00F016A2" w:rsidP="00C723B5">
            <w:pPr>
              <w:spacing w:before="240" w:after="240"/>
              <w:rPr>
                <w:rFonts w:ascii="GHEA Grapalat" w:eastAsia="GHEA Grapalat" w:hAnsi="GHEA Grapalat" w:cs="GHEA Grapalat"/>
              </w:rPr>
            </w:pPr>
          </w:p>
        </w:tc>
      </w:tr>
    </w:tbl>
    <w:p w14:paraId="245C4D59" w14:textId="77777777" w:rsidR="00F016A2" w:rsidRPr="00FD1EE4" w:rsidRDefault="00F016A2" w:rsidP="00F016A2">
      <w:pPr>
        <w:rPr>
          <w:rFonts w:ascii="GHEA Grapalat" w:eastAsia="GHEA Grapalat" w:hAnsi="GHEA Grapalat" w:cs="GHEA Grapalat"/>
        </w:rPr>
      </w:pPr>
    </w:p>
    <w:p w14:paraId="041013EF"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7D96351"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9C4186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05A7FB6" w14:textId="77777777" w:rsidTr="00C723B5">
        <w:tc>
          <w:tcPr>
            <w:tcW w:w="2835" w:type="dxa"/>
            <w:shd w:val="clear" w:color="auto" w:fill="D9E2F3"/>
            <w:vAlign w:val="center"/>
          </w:tcPr>
          <w:p w14:paraId="22E99804" w14:textId="77777777" w:rsidR="00F016A2" w:rsidRPr="00FD1EE4" w:rsidRDefault="00F016A2" w:rsidP="00C723B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6798E71"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AD6D8C1" w14:textId="77777777" w:rsidTr="00C723B5">
        <w:tc>
          <w:tcPr>
            <w:tcW w:w="2835" w:type="dxa"/>
            <w:shd w:val="clear" w:color="auto" w:fill="D9E2F3"/>
            <w:vAlign w:val="center"/>
          </w:tcPr>
          <w:p w14:paraId="1AE229EF"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16F6DDE" w14:textId="77777777" w:rsidR="00F016A2" w:rsidRPr="00FD1EE4" w:rsidRDefault="00F016A2" w:rsidP="00C723B5">
            <w:pPr>
              <w:spacing w:before="240" w:after="240"/>
              <w:rPr>
                <w:rFonts w:ascii="GHEA Grapalat" w:eastAsia="GHEA Grapalat" w:hAnsi="GHEA Grapalat" w:cs="GHEA Grapalat"/>
              </w:rPr>
            </w:pPr>
          </w:p>
        </w:tc>
      </w:tr>
    </w:tbl>
    <w:p w14:paraId="7F464EB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5DAFE88" w14:textId="77777777" w:rsidTr="00C723B5">
        <w:tc>
          <w:tcPr>
            <w:tcW w:w="2835" w:type="dxa"/>
            <w:shd w:val="clear" w:color="auto" w:fill="D9E2F3"/>
            <w:vAlign w:val="center"/>
          </w:tcPr>
          <w:p w14:paraId="47476E58"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A60FD1D"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0B33266A" w14:textId="77777777" w:rsidTr="00C723B5">
        <w:tc>
          <w:tcPr>
            <w:tcW w:w="2835" w:type="dxa"/>
            <w:shd w:val="clear" w:color="auto" w:fill="D9E2F3"/>
            <w:vAlign w:val="center"/>
          </w:tcPr>
          <w:p w14:paraId="0D635557"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6CDAB58"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7321B927" w14:textId="77777777" w:rsidTr="00C723B5">
        <w:tc>
          <w:tcPr>
            <w:tcW w:w="2835" w:type="dxa"/>
            <w:shd w:val="clear" w:color="auto" w:fill="D9E2F3"/>
            <w:vAlign w:val="center"/>
          </w:tcPr>
          <w:p w14:paraId="4455630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AC42DE7"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9F00F77" w14:textId="77777777" w:rsidTr="00C723B5">
        <w:tc>
          <w:tcPr>
            <w:tcW w:w="2835" w:type="dxa"/>
            <w:shd w:val="clear" w:color="auto" w:fill="D9E2F3"/>
            <w:vAlign w:val="center"/>
          </w:tcPr>
          <w:p w14:paraId="6FC8FCE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C9A63B7"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07ECC21D" w14:textId="77777777" w:rsidTr="00C723B5">
        <w:tc>
          <w:tcPr>
            <w:tcW w:w="2835" w:type="dxa"/>
            <w:shd w:val="clear" w:color="auto" w:fill="D9E2F3"/>
            <w:vAlign w:val="center"/>
          </w:tcPr>
          <w:p w14:paraId="298E139C"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A93172C"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C1A46B9" w14:textId="77777777" w:rsidTr="00C723B5">
        <w:trPr>
          <w:trHeight w:val="1361"/>
        </w:trPr>
        <w:tc>
          <w:tcPr>
            <w:tcW w:w="2835" w:type="dxa"/>
            <w:shd w:val="clear" w:color="auto" w:fill="D9E2F3"/>
            <w:vAlign w:val="center"/>
          </w:tcPr>
          <w:p w14:paraId="20DF7ED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910FF2D"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256622D7" w14:textId="77777777" w:rsidTr="00C723B5">
        <w:tc>
          <w:tcPr>
            <w:tcW w:w="2835" w:type="dxa"/>
            <w:shd w:val="clear" w:color="auto" w:fill="D9E2F3"/>
            <w:vAlign w:val="center"/>
          </w:tcPr>
          <w:p w14:paraId="77181E31"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4B28B8" w14:textId="77777777" w:rsidR="00F016A2" w:rsidRPr="00FD1EE4" w:rsidRDefault="00F016A2" w:rsidP="00C723B5">
            <w:pPr>
              <w:spacing w:before="240" w:after="240"/>
              <w:rPr>
                <w:rFonts w:ascii="GHEA Grapalat" w:eastAsia="GHEA Grapalat" w:hAnsi="GHEA Grapalat" w:cs="GHEA Grapalat"/>
              </w:rPr>
            </w:pPr>
          </w:p>
        </w:tc>
      </w:tr>
    </w:tbl>
    <w:p w14:paraId="5A535FA8"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9B60612" w14:textId="77777777" w:rsidTr="00C723B5">
        <w:tc>
          <w:tcPr>
            <w:tcW w:w="2836" w:type="dxa"/>
            <w:shd w:val="clear" w:color="auto" w:fill="D9E2F3"/>
            <w:vAlign w:val="center"/>
          </w:tcPr>
          <w:p w14:paraId="4B8989CC" w14:textId="77777777" w:rsidR="00F016A2" w:rsidRPr="00FD1EE4" w:rsidRDefault="00F016A2" w:rsidP="00C723B5">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67821CF"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45358C3" w14:textId="77777777" w:rsidTr="00C723B5">
        <w:tc>
          <w:tcPr>
            <w:tcW w:w="2836" w:type="dxa"/>
            <w:shd w:val="clear" w:color="auto" w:fill="D9E2F3"/>
            <w:vAlign w:val="center"/>
          </w:tcPr>
          <w:p w14:paraId="5713D4C0" w14:textId="77777777" w:rsidR="00F016A2" w:rsidRPr="00FD1EE4" w:rsidRDefault="00F016A2" w:rsidP="00C723B5">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ED5BF77"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91EF96B"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C80F0FA"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59A9933E"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98284FE"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EAFB2F" w14:textId="77777777" w:rsidTr="00C723B5">
        <w:tc>
          <w:tcPr>
            <w:tcW w:w="2837" w:type="dxa"/>
            <w:shd w:val="clear" w:color="auto" w:fill="D9E2F3"/>
            <w:vAlign w:val="center"/>
          </w:tcPr>
          <w:p w14:paraId="7F34EB7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C397930"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203B6733" w14:textId="77777777" w:rsidTr="00C723B5">
        <w:tc>
          <w:tcPr>
            <w:tcW w:w="2837" w:type="dxa"/>
            <w:shd w:val="clear" w:color="auto" w:fill="D9E2F3"/>
            <w:vAlign w:val="center"/>
          </w:tcPr>
          <w:p w14:paraId="58B2FE4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5D10F0E"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355FB4AD" w14:textId="77777777" w:rsidTr="00C723B5">
        <w:tc>
          <w:tcPr>
            <w:tcW w:w="2837" w:type="dxa"/>
            <w:shd w:val="clear" w:color="auto" w:fill="D9E2F3"/>
            <w:vAlign w:val="center"/>
          </w:tcPr>
          <w:p w14:paraId="21F2E493"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E379518"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3E1A78BE" w14:textId="77777777" w:rsidTr="00C723B5">
        <w:tc>
          <w:tcPr>
            <w:tcW w:w="2837" w:type="dxa"/>
            <w:shd w:val="clear" w:color="auto" w:fill="D9E2F3"/>
            <w:vAlign w:val="center"/>
          </w:tcPr>
          <w:p w14:paraId="33A32D89"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616AEB3"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F38B8E7"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896F08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36B4967" w14:textId="77777777" w:rsidTr="00C723B5">
        <w:tc>
          <w:tcPr>
            <w:tcW w:w="2837" w:type="dxa"/>
            <w:shd w:val="clear" w:color="auto" w:fill="D9E2F3"/>
            <w:vAlign w:val="center"/>
          </w:tcPr>
          <w:p w14:paraId="71976820" w14:textId="77777777" w:rsidR="00F016A2" w:rsidRPr="00B047A2"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8828D15"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FA9E3C4" w14:textId="77777777" w:rsidTr="00C723B5">
        <w:tc>
          <w:tcPr>
            <w:tcW w:w="2837" w:type="dxa"/>
            <w:shd w:val="clear" w:color="auto" w:fill="D9E2F3"/>
            <w:vAlign w:val="center"/>
          </w:tcPr>
          <w:p w14:paraId="65EBC809"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165F662"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DD6AEDF" w14:textId="77777777" w:rsidTr="00C723B5">
        <w:tc>
          <w:tcPr>
            <w:tcW w:w="2837" w:type="dxa"/>
            <w:shd w:val="clear" w:color="auto" w:fill="D9E2F3"/>
            <w:vAlign w:val="center"/>
          </w:tcPr>
          <w:p w14:paraId="1393D210"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8EE6CF5"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4CBEF72" w14:textId="77777777" w:rsidTr="00C723B5">
        <w:tc>
          <w:tcPr>
            <w:tcW w:w="2837" w:type="dxa"/>
            <w:shd w:val="clear" w:color="auto" w:fill="D9E2F3"/>
            <w:vAlign w:val="center"/>
          </w:tcPr>
          <w:p w14:paraId="0FFF7FE0"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D96634"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32AAB6"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EADAE65"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18084B8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14771F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97F9541" w14:textId="77777777" w:rsidTr="00C723B5">
        <w:tc>
          <w:tcPr>
            <w:tcW w:w="2836" w:type="dxa"/>
            <w:shd w:val="clear" w:color="auto" w:fill="D9E2F3"/>
            <w:vAlign w:val="center"/>
          </w:tcPr>
          <w:p w14:paraId="7CEBA901"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7BF85DE"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14F6147" w14:textId="77777777" w:rsidTr="00C723B5">
        <w:tc>
          <w:tcPr>
            <w:tcW w:w="2836" w:type="dxa"/>
            <w:shd w:val="clear" w:color="auto" w:fill="D9E2F3"/>
            <w:vAlign w:val="center"/>
          </w:tcPr>
          <w:p w14:paraId="7E8D9EF9"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A18B7C9"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BA4AC9C" w14:textId="77777777" w:rsidTr="00C723B5">
        <w:tc>
          <w:tcPr>
            <w:tcW w:w="2836" w:type="dxa"/>
            <w:shd w:val="clear" w:color="auto" w:fill="D9E2F3"/>
            <w:vAlign w:val="center"/>
          </w:tcPr>
          <w:p w14:paraId="1D53B0AB"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EAD5BBA"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FE9F26C" w14:textId="77777777" w:rsidTr="00C723B5">
        <w:tc>
          <w:tcPr>
            <w:tcW w:w="2836" w:type="dxa"/>
            <w:shd w:val="clear" w:color="auto" w:fill="D9E2F3"/>
            <w:vAlign w:val="center"/>
          </w:tcPr>
          <w:p w14:paraId="077EC5CD"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576F6E2"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D3A7132" w14:textId="77777777" w:rsidTr="00C723B5">
        <w:tc>
          <w:tcPr>
            <w:tcW w:w="2836" w:type="dxa"/>
            <w:shd w:val="clear" w:color="auto" w:fill="D9E2F3"/>
            <w:vAlign w:val="center"/>
          </w:tcPr>
          <w:p w14:paraId="2D060D8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C41A3EC"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94C3391" w14:textId="77777777" w:rsidTr="00C723B5">
        <w:tc>
          <w:tcPr>
            <w:tcW w:w="2836" w:type="dxa"/>
            <w:shd w:val="clear" w:color="auto" w:fill="D9E2F3"/>
            <w:vAlign w:val="center"/>
          </w:tcPr>
          <w:p w14:paraId="26156A8D"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EA55F78" w14:textId="77777777" w:rsidR="00F016A2" w:rsidRPr="00FD1EE4" w:rsidRDefault="00F016A2" w:rsidP="00C723B5">
            <w:pPr>
              <w:spacing w:before="240" w:after="240"/>
              <w:rPr>
                <w:rFonts w:ascii="GHEA Grapalat" w:eastAsia="GHEA Grapalat" w:hAnsi="GHEA Grapalat" w:cs="GHEA Grapalat"/>
              </w:rPr>
            </w:pPr>
          </w:p>
        </w:tc>
      </w:tr>
    </w:tbl>
    <w:p w14:paraId="0B632BA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F7F40C6" w14:textId="77777777" w:rsidTr="00C723B5">
        <w:tc>
          <w:tcPr>
            <w:tcW w:w="2977" w:type="dxa"/>
            <w:shd w:val="clear" w:color="auto" w:fill="D9E2F3"/>
            <w:vAlign w:val="center"/>
          </w:tcPr>
          <w:p w14:paraId="768D6CD1"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A948A02"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28DD596C" w14:textId="77777777" w:rsidTr="00C723B5">
        <w:tc>
          <w:tcPr>
            <w:tcW w:w="2977" w:type="dxa"/>
            <w:shd w:val="clear" w:color="auto" w:fill="D9E2F3"/>
            <w:vAlign w:val="center"/>
          </w:tcPr>
          <w:p w14:paraId="6FE4C1CB"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35EB8F18"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C6A2E8B" w14:textId="77777777" w:rsidTr="00C723B5">
        <w:tc>
          <w:tcPr>
            <w:tcW w:w="2977" w:type="dxa"/>
            <w:shd w:val="clear" w:color="auto" w:fill="D9E2F3"/>
            <w:vAlign w:val="center"/>
          </w:tcPr>
          <w:p w14:paraId="4EBC4592" w14:textId="77777777" w:rsidR="00F016A2" w:rsidRPr="00FD1EE4" w:rsidRDefault="00F016A2" w:rsidP="00C723B5">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7C5DADE"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0226A0F" w14:textId="77777777" w:rsidTr="00C723B5">
        <w:tc>
          <w:tcPr>
            <w:tcW w:w="2977" w:type="dxa"/>
            <w:shd w:val="clear" w:color="auto" w:fill="D9E2F3"/>
            <w:vAlign w:val="center"/>
          </w:tcPr>
          <w:p w14:paraId="408877AB" w14:textId="77777777" w:rsidR="00F016A2" w:rsidRPr="00FD1EE4" w:rsidRDefault="00F016A2" w:rsidP="00C723B5">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E63A79F"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B7445DA" w14:textId="77777777" w:rsidTr="00C723B5">
        <w:tc>
          <w:tcPr>
            <w:tcW w:w="2977" w:type="dxa"/>
            <w:shd w:val="clear" w:color="auto" w:fill="D9E2F3"/>
            <w:vAlign w:val="center"/>
          </w:tcPr>
          <w:p w14:paraId="234B9F7C"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7323050" w14:textId="77777777" w:rsidR="00F016A2" w:rsidRPr="00FD1EE4" w:rsidRDefault="00F016A2" w:rsidP="00C723B5">
            <w:pPr>
              <w:spacing w:before="240" w:after="240"/>
              <w:rPr>
                <w:rFonts w:ascii="GHEA Grapalat" w:eastAsia="GHEA Grapalat" w:hAnsi="GHEA Grapalat" w:cs="GHEA Grapalat"/>
              </w:rPr>
            </w:pPr>
          </w:p>
        </w:tc>
      </w:tr>
    </w:tbl>
    <w:p w14:paraId="46A89F6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E5D5B20" w14:textId="77777777" w:rsidTr="00C723B5">
        <w:tc>
          <w:tcPr>
            <w:tcW w:w="2943" w:type="dxa"/>
            <w:shd w:val="clear" w:color="auto" w:fill="D9E2F3"/>
            <w:vAlign w:val="center"/>
          </w:tcPr>
          <w:p w14:paraId="4DF7F8C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D0FB346"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3FFD282" w14:textId="77777777" w:rsidTr="00C723B5">
        <w:tc>
          <w:tcPr>
            <w:tcW w:w="2943" w:type="dxa"/>
            <w:shd w:val="clear" w:color="auto" w:fill="D9E2F3"/>
            <w:vAlign w:val="center"/>
          </w:tcPr>
          <w:p w14:paraId="7E7D942B"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2AA22A5"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74716B3" w14:textId="77777777" w:rsidTr="00C723B5">
        <w:tc>
          <w:tcPr>
            <w:tcW w:w="2943" w:type="dxa"/>
            <w:shd w:val="clear" w:color="auto" w:fill="D9E2F3"/>
            <w:vAlign w:val="center"/>
          </w:tcPr>
          <w:p w14:paraId="483B9267" w14:textId="77777777" w:rsidR="00F016A2" w:rsidRPr="00FD1EE4" w:rsidRDefault="00F016A2" w:rsidP="00C723B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306C56B4"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286A888E" w14:textId="77777777" w:rsidTr="00C723B5">
        <w:tc>
          <w:tcPr>
            <w:tcW w:w="2943" w:type="dxa"/>
            <w:shd w:val="clear" w:color="auto" w:fill="D9E2F3"/>
            <w:vAlign w:val="center"/>
          </w:tcPr>
          <w:p w14:paraId="0D3EACAB" w14:textId="77777777" w:rsidR="00F016A2" w:rsidRPr="00FD1EE4" w:rsidRDefault="00F016A2" w:rsidP="00C723B5">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872D538" w14:textId="77777777" w:rsidR="00F016A2" w:rsidRPr="00FD1EE4" w:rsidRDefault="00F016A2" w:rsidP="00C723B5">
            <w:pPr>
              <w:spacing w:before="240" w:after="240"/>
              <w:rPr>
                <w:rFonts w:ascii="GHEA Grapalat" w:eastAsia="GHEA Grapalat" w:hAnsi="GHEA Grapalat" w:cs="GHEA Grapalat"/>
              </w:rPr>
            </w:pPr>
          </w:p>
        </w:tc>
      </w:tr>
    </w:tbl>
    <w:p w14:paraId="1A0586C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190E1BA3" w14:textId="77777777" w:rsidTr="00C723B5">
        <w:tc>
          <w:tcPr>
            <w:tcW w:w="2837" w:type="dxa"/>
            <w:shd w:val="clear" w:color="auto" w:fill="D9E2F3"/>
            <w:vAlign w:val="center"/>
          </w:tcPr>
          <w:p w14:paraId="611150CB"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0557248"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2172861" w14:textId="77777777" w:rsidTr="00C723B5">
        <w:tc>
          <w:tcPr>
            <w:tcW w:w="2837" w:type="dxa"/>
            <w:shd w:val="clear" w:color="auto" w:fill="D9E2F3"/>
            <w:vAlign w:val="center"/>
          </w:tcPr>
          <w:p w14:paraId="4D46E9D8"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485F510"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C33752A" w14:textId="77777777" w:rsidTr="00C723B5">
        <w:tc>
          <w:tcPr>
            <w:tcW w:w="2837" w:type="dxa"/>
            <w:shd w:val="clear" w:color="auto" w:fill="D9E2F3"/>
            <w:vAlign w:val="center"/>
          </w:tcPr>
          <w:p w14:paraId="1D74C23E"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34C966C"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391FD6A9" w14:textId="77777777" w:rsidTr="00C723B5">
        <w:tc>
          <w:tcPr>
            <w:tcW w:w="2837" w:type="dxa"/>
            <w:shd w:val="clear" w:color="auto" w:fill="D9E2F3"/>
            <w:vAlign w:val="center"/>
          </w:tcPr>
          <w:p w14:paraId="6D22B47B"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772C5EC" w14:textId="77777777" w:rsidR="00F016A2" w:rsidRPr="00FD1EE4" w:rsidRDefault="00F016A2" w:rsidP="00C723B5">
            <w:pPr>
              <w:spacing w:before="240" w:after="240"/>
              <w:rPr>
                <w:rFonts w:ascii="GHEA Grapalat" w:eastAsia="GHEA Grapalat" w:hAnsi="GHEA Grapalat" w:cs="GHEA Grapalat"/>
              </w:rPr>
            </w:pPr>
          </w:p>
        </w:tc>
      </w:tr>
    </w:tbl>
    <w:p w14:paraId="157AE8C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9B2E497" w14:textId="77777777" w:rsidTr="00C723B5">
        <w:trPr>
          <w:trHeight w:val="924"/>
        </w:trPr>
        <w:tc>
          <w:tcPr>
            <w:tcW w:w="9016" w:type="dxa"/>
            <w:gridSpan w:val="2"/>
            <w:vAlign w:val="center"/>
          </w:tcPr>
          <w:p w14:paraId="274052BD" w14:textId="77777777" w:rsidR="00F016A2" w:rsidRPr="00FD1EE4" w:rsidRDefault="005D38E1"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E812BA3" w14:textId="77777777" w:rsidTr="00C723B5">
        <w:trPr>
          <w:trHeight w:val="684"/>
        </w:trPr>
        <w:tc>
          <w:tcPr>
            <w:tcW w:w="4508" w:type="dxa"/>
            <w:shd w:val="clear" w:color="auto" w:fill="D9E2F3"/>
            <w:vAlign w:val="center"/>
          </w:tcPr>
          <w:p w14:paraId="0EF85D1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917BB81"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C0D7548" w14:textId="77777777" w:rsidTr="00C723B5">
        <w:trPr>
          <w:trHeight w:val="1282"/>
        </w:trPr>
        <w:tc>
          <w:tcPr>
            <w:tcW w:w="4508" w:type="dxa"/>
            <w:shd w:val="clear" w:color="auto" w:fill="D9E2F3"/>
            <w:vAlign w:val="center"/>
          </w:tcPr>
          <w:p w14:paraId="4C73FC02"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897B2DE" w14:textId="77777777" w:rsidR="00F016A2" w:rsidRPr="006B364D"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EB5B5D5" w14:textId="77777777" w:rsidR="00F016A2" w:rsidRPr="00F10CBA"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A28CB8E" w14:textId="77777777" w:rsidTr="00C723B5">
        <w:tc>
          <w:tcPr>
            <w:tcW w:w="9016" w:type="dxa"/>
            <w:gridSpan w:val="2"/>
            <w:vAlign w:val="center"/>
          </w:tcPr>
          <w:p w14:paraId="5B59413E"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1614907" w14:textId="77777777" w:rsidTr="00C723B5">
        <w:tc>
          <w:tcPr>
            <w:tcW w:w="9016" w:type="dxa"/>
            <w:gridSpan w:val="2"/>
            <w:vAlign w:val="center"/>
          </w:tcPr>
          <w:p w14:paraId="5A15CCDE" w14:textId="77777777" w:rsidR="00F016A2" w:rsidRPr="00FD1EE4" w:rsidRDefault="005D38E1"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5C3B45FE"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3A0CF61" w14:textId="77777777" w:rsidTr="00C723B5">
        <w:trPr>
          <w:trHeight w:val="924"/>
        </w:trPr>
        <w:tc>
          <w:tcPr>
            <w:tcW w:w="9016" w:type="dxa"/>
            <w:gridSpan w:val="2"/>
            <w:vAlign w:val="center"/>
          </w:tcPr>
          <w:p w14:paraId="68F900CE" w14:textId="77777777" w:rsidR="00F016A2" w:rsidRPr="00FD1EE4" w:rsidRDefault="005D38E1"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281EC6B" w14:textId="77777777" w:rsidTr="00C723B5">
        <w:trPr>
          <w:trHeight w:val="684"/>
        </w:trPr>
        <w:tc>
          <w:tcPr>
            <w:tcW w:w="4508" w:type="dxa"/>
            <w:shd w:val="clear" w:color="auto" w:fill="D9E2F3"/>
            <w:vAlign w:val="center"/>
          </w:tcPr>
          <w:p w14:paraId="3B408F5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6C79A94"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22D422C" w14:textId="77777777" w:rsidTr="00C723B5">
        <w:trPr>
          <w:trHeight w:val="1282"/>
        </w:trPr>
        <w:tc>
          <w:tcPr>
            <w:tcW w:w="4508" w:type="dxa"/>
            <w:shd w:val="clear" w:color="auto" w:fill="D9E2F3"/>
            <w:vAlign w:val="center"/>
          </w:tcPr>
          <w:p w14:paraId="6D5797BD"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46529D1" w14:textId="77777777" w:rsidR="00F016A2" w:rsidRPr="00C843BA"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8021004" w14:textId="77777777" w:rsidR="00F016A2" w:rsidRPr="00C843BA"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BE18D67" w14:textId="77777777" w:rsidTr="00C723B5">
        <w:tc>
          <w:tcPr>
            <w:tcW w:w="9016" w:type="dxa"/>
            <w:gridSpan w:val="2"/>
            <w:vAlign w:val="center"/>
          </w:tcPr>
          <w:p w14:paraId="6D5047DB"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0D48D22" w14:textId="77777777" w:rsidTr="00C723B5">
        <w:tc>
          <w:tcPr>
            <w:tcW w:w="9016" w:type="dxa"/>
            <w:gridSpan w:val="2"/>
            <w:vAlign w:val="center"/>
          </w:tcPr>
          <w:p w14:paraId="56FA712C"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343E8A9" w14:textId="77777777" w:rsidTr="00C723B5">
        <w:tc>
          <w:tcPr>
            <w:tcW w:w="9016" w:type="dxa"/>
            <w:gridSpan w:val="2"/>
            <w:vAlign w:val="center"/>
          </w:tcPr>
          <w:p w14:paraId="55373D9F"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2AB76D70" w14:textId="77777777" w:rsidTr="00C723B5">
        <w:tc>
          <w:tcPr>
            <w:tcW w:w="9016" w:type="dxa"/>
            <w:gridSpan w:val="2"/>
            <w:vAlign w:val="center"/>
          </w:tcPr>
          <w:p w14:paraId="1F416474" w14:textId="77777777" w:rsidR="00F016A2" w:rsidRPr="00FD1EE4" w:rsidRDefault="005D38E1" w:rsidP="00C723B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59EE3D7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05B0282" w14:textId="77777777" w:rsidTr="00C723B5">
        <w:tc>
          <w:tcPr>
            <w:tcW w:w="2837" w:type="dxa"/>
            <w:shd w:val="clear" w:color="auto" w:fill="D9E2F3"/>
            <w:vAlign w:val="center"/>
          </w:tcPr>
          <w:p w14:paraId="23B9385B" w14:textId="77777777" w:rsidR="00F016A2" w:rsidRPr="00FD1EE4" w:rsidRDefault="00F016A2" w:rsidP="00C723B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3B3B608"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2F3A923E" w14:textId="77777777" w:rsidTr="00C723B5">
        <w:tc>
          <w:tcPr>
            <w:tcW w:w="2837" w:type="dxa"/>
            <w:shd w:val="clear" w:color="auto" w:fill="D9E2F3"/>
            <w:vAlign w:val="center"/>
          </w:tcPr>
          <w:p w14:paraId="6E7C1881" w14:textId="77777777" w:rsidR="00F016A2" w:rsidRPr="00FD1EE4" w:rsidRDefault="00F016A2" w:rsidP="00C723B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29C500A1" w14:textId="77777777" w:rsidR="00F016A2" w:rsidRPr="00B23852"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05B5EC65" w14:textId="77777777" w:rsidR="00F016A2" w:rsidRPr="00FD1EE4" w:rsidRDefault="005D38E1" w:rsidP="00C723B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297B87FE" w14:textId="77777777" w:rsidTr="00C723B5">
        <w:tc>
          <w:tcPr>
            <w:tcW w:w="2837" w:type="dxa"/>
            <w:shd w:val="clear" w:color="auto" w:fill="D9E2F3"/>
            <w:vAlign w:val="center"/>
          </w:tcPr>
          <w:p w14:paraId="75092D29" w14:textId="77777777" w:rsidR="00F016A2" w:rsidRPr="00FD1EE4" w:rsidRDefault="00F016A2" w:rsidP="00C723B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C167986" w14:textId="77777777" w:rsidR="00F016A2" w:rsidRPr="005600B4"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540FECC" w14:textId="77777777" w:rsidR="00F016A2" w:rsidRPr="005600B4" w:rsidRDefault="005D38E1"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031CD16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2F25371" w14:textId="77777777" w:rsidTr="00C723B5">
        <w:tc>
          <w:tcPr>
            <w:tcW w:w="2837" w:type="dxa"/>
            <w:shd w:val="clear" w:color="auto" w:fill="D9E2F3"/>
            <w:vAlign w:val="center"/>
          </w:tcPr>
          <w:p w14:paraId="039908E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20F71BCD"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51177FED" w14:textId="77777777" w:rsidTr="00C723B5">
        <w:tc>
          <w:tcPr>
            <w:tcW w:w="2837" w:type="dxa"/>
            <w:shd w:val="clear" w:color="auto" w:fill="D9E2F3"/>
            <w:vAlign w:val="center"/>
          </w:tcPr>
          <w:p w14:paraId="6577E7AF"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4000DA0" w14:textId="77777777" w:rsidR="00F016A2" w:rsidRPr="00FD1EE4" w:rsidRDefault="00F016A2" w:rsidP="00C723B5">
            <w:pPr>
              <w:spacing w:before="240" w:after="240"/>
              <w:rPr>
                <w:rFonts w:ascii="GHEA Grapalat" w:eastAsia="GHEA Grapalat" w:hAnsi="GHEA Grapalat" w:cs="GHEA Grapalat"/>
              </w:rPr>
            </w:pPr>
          </w:p>
        </w:tc>
      </w:tr>
    </w:tbl>
    <w:p w14:paraId="0D9387E9"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FD19CD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77A712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E6DB545" w14:textId="77777777" w:rsidTr="00C723B5">
        <w:tc>
          <w:tcPr>
            <w:tcW w:w="2835" w:type="dxa"/>
            <w:shd w:val="clear" w:color="auto" w:fill="D9E2F3"/>
            <w:vAlign w:val="center"/>
          </w:tcPr>
          <w:p w14:paraId="0F53634C"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D151FB2"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3A955C60" w14:textId="77777777" w:rsidTr="00C723B5">
        <w:tc>
          <w:tcPr>
            <w:tcW w:w="2835" w:type="dxa"/>
            <w:shd w:val="clear" w:color="auto" w:fill="D9E2F3"/>
            <w:vAlign w:val="center"/>
          </w:tcPr>
          <w:p w14:paraId="51D00E74"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5C751AE"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466DC23" w14:textId="77777777" w:rsidTr="00C723B5">
        <w:tc>
          <w:tcPr>
            <w:tcW w:w="2835" w:type="dxa"/>
            <w:shd w:val="clear" w:color="auto" w:fill="D9E2F3"/>
            <w:vAlign w:val="center"/>
          </w:tcPr>
          <w:p w14:paraId="0F059264"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3CDACB1"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9D7A84E" w14:textId="77777777" w:rsidTr="00C723B5">
        <w:tc>
          <w:tcPr>
            <w:tcW w:w="2835" w:type="dxa"/>
            <w:shd w:val="clear" w:color="auto" w:fill="D9E2F3"/>
            <w:vAlign w:val="center"/>
          </w:tcPr>
          <w:p w14:paraId="591822C0"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DF9F925"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1B6FC7EA" w14:textId="77777777" w:rsidTr="00C723B5">
        <w:tc>
          <w:tcPr>
            <w:tcW w:w="2835" w:type="dxa"/>
            <w:shd w:val="clear" w:color="auto" w:fill="D9E2F3"/>
            <w:vAlign w:val="center"/>
          </w:tcPr>
          <w:p w14:paraId="7160841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EB83256"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231D2A8" w14:textId="77777777" w:rsidTr="00C723B5">
        <w:tc>
          <w:tcPr>
            <w:tcW w:w="2835" w:type="dxa"/>
            <w:shd w:val="clear" w:color="auto" w:fill="D9E2F3"/>
            <w:vAlign w:val="center"/>
          </w:tcPr>
          <w:p w14:paraId="2A55181A"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D8A6AD9"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0DB2690C" w14:textId="77777777" w:rsidTr="00C723B5">
        <w:tc>
          <w:tcPr>
            <w:tcW w:w="2835" w:type="dxa"/>
            <w:shd w:val="clear" w:color="auto" w:fill="D9E2F3"/>
            <w:vAlign w:val="center"/>
          </w:tcPr>
          <w:p w14:paraId="2C6B7057"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0C1965E" w14:textId="77777777" w:rsidR="00F016A2" w:rsidRPr="00FD1EE4" w:rsidRDefault="00F016A2" w:rsidP="00C723B5">
            <w:pPr>
              <w:spacing w:before="240" w:after="240"/>
              <w:rPr>
                <w:rFonts w:ascii="GHEA Grapalat" w:eastAsia="GHEA Grapalat" w:hAnsi="GHEA Grapalat" w:cs="GHEA Grapalat"/>
              </w:rPr>
            </w:pPr>
          </w:p>
        </w:tc>
      </w:tr>
    </w:tbl>
    <w:p w14:paraId="10749D1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9E95EE5" w14:textId="77777777" w:rsidTr="00C723B5">
        <w:trPr>
          <w:trHeight w:val="853"/>
        </w:trPr>
        <w:tc>
          <w:tcPr>
            <w:tcW w:w="2835" w:type="dxa"/>
            <w:vMerge w:val="restart"/>
            <w:shd w:val="clear" w:color="auto" w:fill="D9E2F3"/>
            <w:vAlign w:val="center"/>
          </w:tcPr>
          <w:p w14:paraId="64BC64BC" w14:textId="77777777" w:rsidR="00F016A2" w:rsidRPr="00FD1EE4" w:rsidRDefault="00F016A2" w:rsidP="00C723B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A715C29"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32F9B13C" w14:textId="77777777" w:rsidTr="00C723B5">
        <w:trPr>
          <w:trHeight w:val="850"/>
        </w:trPr>
        <w:tc>
          <w:tcPr>
            <w:tcW w:w="2835" w:type="dxa"/>
            <w:vMerge/>
            <w:shd w:val="clear" w:color="auto" w:fill="D9E2F3"/>
            <w:vAlign w:val="center"/>
          </w:tcPr>
          <w:p w14:paraId="68EA5466"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B4CBC3"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8EDD859" w14:textId="77777777" w:rsidTr="00C723B5">
        <w:trPr>
          <w:trHeight w:val="850"/>
        </w:trPr>
        <w:tc>
          <w:tcPr>
            <w:tcW w:w="2835" w:type="dxa"/>
            <w:vMerge/>
            <w:shd w:val="clear" w:color="auto" w:fill="D9E2F3"/>
            <w:vAlign w:val="center"/>
          </w:tcPr>
          <w:p w14:paraId="301129E2"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09556"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03529291" w14:textId="77777777" w:rsidTr="00C723B5">
        <w:trPr>
          <w:trHeight w:val="850"/>
        </w:trPr>
        <w:tc>
          <w:tcPr>
            <w:tcW w:w="2835" w:type="dxa"/>
            <w:vMerge/>
            <w:shd w:val="clear" w:color="auto" w:fill="D9E2F3"/>
            <w:vAlign w:val="center"/>
          </w:tcPr>
          <w:p w14:paraId="0791B733"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C2DC7B0"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6FAA71B0" w14:textId="77777777" w:rsidTr="00C723B5">
        <w:trPr>
          <w:trHeight w:val="850"/>
        </w:trPr>
        <w:tc>
          <w:tcPr>
            <w:tcW w:w="2835" w:type="dxa"/>
            <w:vMerge/>
            <w:shd w:val="clear" w:color="auto" w:fill="D9E2F3"/>
            <w:vAlign w:val="center"/>
          </w:tcPr>
          <w:p w14:paraId="11CD803F" w14:textId="77777777" w:rsidR="00F016A2" w:rsidRPr="00FD1EE4" w:rsidRDefault="00F016A2" w:rsidP="00C723B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3BDB3E1" w14:textId="77777777" w:rsidR="00F016A2" w:rsidRPr="00FD1EE4" w:rsidRDefault="00F016A2" w:rsidP="00C723B5">
            <w:pPr>
              <w:spacing w:before="240" w:after="240"/>
              <w:rPr>
                <w:rFonts w:ascii="GHEA Grapalat" w:eastAsia="GHEA Grapalat" w:hAnsi="GHEA Grapalat" w:cs="GHEA Grapalat"/>
              </w:rPr>
            </w:pPr>
          </w:p>
        </w:tc>
      </w:tr>
    </w:tbl>
    <w:p w14:paraId="78D85A8E"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8B314C8" w14:textId="77777777" w:rsidTr="00C723B5">
        <w:tc>
          <w:tcPr>
            <w:tcW w:w="2835" w:type="dxa"/>
            <w:shd w:val="clear" w:color="auto" w:fill="D9E2F3"/>
            <w:vAlign w:val="center"/>
          </w:tcPr>
          <w:p w14:paraId="1F16EFE6"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4DFE1D33" w14:textId="77777777" w:rsidR="00F016A2" w:rsidRPr="00FD1EE4" w:rsidRDefault="00F016A2" w:rsidP="00C723B5">
            <w:pPr>
              <w:spacing w:before="240" w:after="240"/>
              <w:rPr>
                <w:rFonts w:ascii="GHEA Grapalat" w:eastAsia="GHEA Grapalat" w:hAnsi="GHEA Grapalat" w:cs="GHEA Grapalat"/>
              </w:rPr>
            </w:pPr>
          </w:p>
        </w:tc>
      </w:tr>
      <w:tr w:rsidR="00F016A2" w:rsidRPr="00FD1EE4" w14:paraId="4843E4BB" w14:textId="77777777" w:rsidTr="00C723B5">
        <w:tc>
          <w:tcPr>
            <w:tcW w:w="2835" w:type="dxa"/>
            <w:shd w:val="clear" w:color="auto" w:fill="D9E2F3"/>
            <w:vAlign w:val="center"/>
          </w:tcPr>
          <w:p w14:paraId="7930FBAB" w14:textId="77777777" w:rsidR="00F016A2" w:rsidRPr="00FD1EE4" w:rsidRDefault="00F016A2" w:rsidP="00C723B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33C61B" w14:textId="77777777" w:rsidR="00F016A2" w:rsidRPr="00FD1EE4" w:rsidRDefault="00F016A2" w:rsidP="00C723B5">
            <w:pPr>
              <w:spacing w:before="240" w:after="240"/>
              <w:rPr>
                <w:rFonts w:ascii="GHEA Grapalat" w:eastAsia="GHEA Grapalat" w:hAnsi="GHEA Grapalat" w:cs="GHEA Grapalat"/>
              </w:rPr>
            </w:pPr>
          </w:p>
        </w:tc>
      </w:tr>
    </w:tbl>
    <w:p w14:paraId="6FAABB7D"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3E79749"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8DE933A" w14:textId="77777777" w:rsidTr="00C723B5">
        <w:tc>
          <w:tcPr>
            <w:tcW w:w="9016" w:type="dxa"/>
            <w:shd w:val="clear" w:color="auto" w:fill="DBE5F1" w:themeFill="accent1" w:themeFillTint="33"/>
          </w:tcPr>
          <w:p w14:paraId="66A37C25" w14:textId="77777777" w:rsidR="00F016A2" w:rsidRPr="00FD1EE4" w:rsidRDefault="00F016A2" w:rsidP="00C723B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356F06E0" w14:textId="77777777" w:rsidTr="00C723B5">
        <w:trPr>
          <w:trHeight w:val="10187"/>
        </w:trPr>
        <w:tc>
          <w:tcPr>
            <w:tcW w:w="9016" w:type="dxa"/>
          </w:tcPr>
          <w:p w14:paraId="7DC2CE3D" w14:textId="77777777" w:rsidR="00F016A2" w:rsidRPr="00FD1EE4" w:rsidRDefault="00F016A2" w:rsidP="00C723B5">
            <w:pPr>
              <w:rPr>
                <w:rFonts w:ascii="GHEA Grapalat" w:eastAsia="GHEA Grapalat" w:hAnsi="GHEA Grapalat" w:cs="GHEA Grapalat"/>
                <w:b/>
                <w:color w:val="000000"/>
              </w:rPr>
            </w:pPr>
          </w:p>
        </w:tc>
      </w:tr>
    </w:tbl>
    <w:p w14:paraId="7F679E02"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45259C60" w14:textId="77777777" w:rsidR="00F016A2" w:rsidRDefault="00F016A2" w:rsidP="00F016A2">
      <w:pPr>
        <w:rPr>
          <w:rFonts w:ascii="GHEA Grapalat" w:hAnsi="GHEA Grapalat"/>
          <w:b/>
        </w:rPr>
      </w:pPr>
    </w:p>
    <w:p w14:paraId="4EECED36" w14:textId="77777777" w:rsidR="00F016A2" w:rsidRDefault="00F016A2" w:rsidP="00F016A2">
      <w:pPr>
        <w:rPr>
          <w:ins w:id="4" w:author="Inesa Kocharyan" w:date="2021-09-01T11:45:00Z"/>
          <w:rFonts w:ascii="GHEA Grapalat" w:hAnsi="GHEA Grapalat"/>
          <w:b/>
        </w:rPr>
      </w:pPr>
    </w:p>
    <w:p w14:paraId="7254FE64" w14:textId="77777777" w:rsidR="00F016A2" w:rsidRDefault="00F016A2" w:rsidP="00F016A2">
      <w:pPr>
        <w:rPr>
          <w:rFonts w:ascii="GHEA Grapalat" w:hAnsi="GHEA Grapalat"/>
          <w:b/>
        </w:rPr>
      </w:pPr>
      <w:r>
        <w:rPr>
          <w:rFonts w:ascii="GHEA Grapalat" w:hAnsi="GHEA Grapalat"/>
          <w:b/>
        </w:rPr>
        <w:br w:type="page"/>
      </w:r>
    </w:p>
    <w:p w14:paraId="41B030FF"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F548B6B"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975471D"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335E2B2"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546CB95"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FD1C53"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434661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93DFE5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54067D"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4898E93"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C2F7AD7"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8850FE"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97CD4D"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6AC098B"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0F6FC06"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E2F6CE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0C7214D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F97438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906FC7F"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14:paraId="5C11552C"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FFD6C4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8308E5A"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9D1FE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81836A9"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03F5DB6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9EF728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209C3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B98BF9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DFA1662"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E399F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3A2C2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611048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5E7CD2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8B5C1F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FDEB2B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7AE0B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E0C667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C29DDF"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12F3CE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2C40D319" w14:textId="5D050E10"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2027B" w:rsidRPr="0062027B">
        <w:rPr>
          <w:rFonts w:ascii="Arial" w:hAnsi="Arial" w:cs="Arial"/>
          <w:b/>
          <w:bCs/>
          <w:color w:val="222222"/>
          <w:shd w:val="clear" w:color="auto" w:fill="FFFFFF"/>
        </w:rPr>
        <w:t>(ԳԱՎՏՈ-ԲՄԱՊՁԲ-24/1)(GAVTO-BMAPDzB-24/1)</w:t>
      </w:r>
    </w:p>
    <w:p w14:paraId="4DEF23BF" w14:textId="77777777" w:rsidR="00B2572B" w:rsidRPr="009044F1" w:rsidRDefault="00B2572B" w:rsidP="00B46D58">
      <w:pPr>
        <w:widowControl w:val="0"/>
        <w:spacing w:after="120"/>
        <w:ind w:firstLine="567"/>
        <w:jc w:val="center"/>
        <w:rPr>
          <w:rFonts w:ascii="GHEA Grapalat" w:hAnsi="GHEA Grapalat"/>
        </w:rPr>
      </w:pPr>
    </w:p>
    <w:p w14:paraId="6A3B4308"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E877247" w14:textId="77777777" w:rsidR="00B2572B" w:rsidRPr="009044F1" w:rsidRDefault="00B2572B" w:rsidP="00B46D58">
      <w:pPr>
        <w:widowControl w:val="0"/>
        <w:spacing w:after="120"/>
        <w:ind w:firstLine="567"/>
        <w:jc w:val="center"/>
        <w:rPr>
          <w:rFonts w:ascii="GHEA Grapalat" w:hAnsi="GHEA Grapalat"/>
        </w:rPr>
      </w:pPr>
    </w:p>
    <w:p w14:paraId="2D380EF9" w14:textId="78147BE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2027B" w:rsidRPr="0062027B">
        <w:rPr>
          <w:rFonts w:ascii="Arial" w:hAnsi="Arial" w:cs="Arial"/>
          <w:b/>
          <w:bCs/>
          <w:color w:val="222222"/>
          <w:shd w:val="clear" w:color="auto" w:fill="FFFFFF"/>
        </w:rPr>
        <w:t>(ԳԱՎՏՈ-ԲՄԱՊՁԲ-24/1)(GAVTO-BMAPDzB-24/1)</w:t>
      </w:r>
      <w:r w:rsidRPr="005744FC">
        <w:rPr>
          <w:rFonts w:ascii="GHEA Grapalat" w:hAnsi="GHEA Grapalat"/>
          <w:spacing w:val="-6"/>
        </w:rPr>
        <w:t>*,</w:t>
      </w:r>
      <w:r w:rsidRPr="009044F1">
        <w:rPr>
          <w:rFonts w:ascii="GHEA Grapalat" w:hAnsi="GHEA Grapalat"/>
        </w:rPr>
        <w:t xml:space="preserve"> </w:t>
      </w:r>
    </w:p>
    <w:p w14:paraId="5AA31FA0"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F012DA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B41CC3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64444A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58062A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40B93DD"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B34582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0226CC54"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579652B"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3D2AF45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3EDB183"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40BFAFA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4C1807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E69376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3AD000E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954BB5E"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2A4C8CF"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6B887DC"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040FA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7E58298"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5AD5AAB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8BF3EC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BD9817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47714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D2084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94C1A4" w14:textId="77777777" w:rsidR="0009191C" w:rsidRPr="005744FC" w:rsidRDefault="0009191C" w:rsidP="00B46D58">
            <w:pPr>
              <w:widowControl w:val="0"/>
              <w:jc w:val="center"/>
              <w:rPr>
                <w:rFonts w:ascii="GHEA Grapalat" w:hAnsi="GHEA Grapalat"/>
                <w:sz w:val="20"/>
                <w:szCs w:val="20"/>
              </w:rPr>
            </w:pPr>
          </w:p>
        </w:tc>
      </w:tr>
      <w:tr w:rsidR="0009191C" w:rsidRPr="005744FC" w14:paraId="01778528"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02E4F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416408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B562D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9E957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DA0179" w14:textId="77777777" w:rsidR="0009191C" w:rsidRPr="005744FC" w:rsidRDefault="0009191C" w:rsidP="00B46D58">
            <w:pPr>
              <w:widowControl w:val="0"/>
              <w:rPr>
                <w:rFonts w:ascii="GHEA Grapalat" w:hAnsi="GHEA Grapalat"/>
                <w:sz w:val="20"/>
                <w:szCs w:val="20"/>
              </w:rPr>
            </w:pPr>
          </w:p>
        </w:tc>
      </w:tr>
      <w:tr w:rsidR="0009191C" w:rsidRPr="005744FC" w14:paraId="5B9B018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3C0F4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823A03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C544F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F4081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E7D31E" w14:textId="77777777" w:rsidR="0009191C" w:rsidRPr="005744FC" w:rsidRDefault="0009191C" w:rsidP="00B46D58">
            <w:pPr>
              <w:widowControl w:val="0"/>
              <w:jc w:val="center"/>
              <w:rPr>
                <w:rFonts w:ascii="GHEA Grapalat" w:hAnsi="GHEA Grapalat"/>
                <w:sz w:val="20"/>
                <w:szCs w:val="20"/>
              </w:rPr>
            </w:pPr>
          </w:p>
        </w:tc>
      </w:tr>
      <w:tr w:rsidR="0009191C" w:rsidRPr="005744FC" w14:paraId="10E2959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496C43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6F2CEA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BEE672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F853D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B5C8BC" w14:textId="77777777" w:rsidR="0009191C" w:rsidRPr="005744FC" w:rsidRDefault="0009191C" w:rsidP="00B46D58">
            <w:pPr>
              <w:widowControl w:val="0"/>
              <w:jc w:val="center"/>
              <w:rPr>
                <w:rFonts w:ascii="GHEA Grapalat" w:hAnsi="GHEA Grapalat"/>
                <w:sz w:val="20"/>
                <w:szCs w:val="20"/>
              </w:rPr>
            </w:pPr>
          </w:p>
        </w:tc>
      </w:tr>
      <w:tr w:rsidR="0009191C" w:rsidRPr="005744FC" w14:paraId="290B4701"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9070C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344713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3B837C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409D3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DD2617" w14:textId="77777777" w:rsidR="0009191C" w:rsidRPr="005744FC" w:rsidRDefault="0009191C" w:rsidP="00B46D58">
            <w:pPr>
              <w:widowControl w:val="0"/>
              <w:jc w:val="center"/>
              <w:rPr>
                <w:rFonts w:ascii="GHEA Grapalat" w:hAnsi="GHEA Grapalat"/>
                <w:sz w:val="20"/>
                <w:szCs w:val="20"/>
              </w:rPr>
            </w:pPr>
          </w:p>
        </w:tc>
      </w:tr>
    </w:tbl>
    <w:p w14:paraId="30AFB49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AF429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619B91B8" w14:textId="77777777" w:rsidR="00DC619D" w:rsidRPr="00D3436F" w:rsidRDefault="00DC619D" w:rsidP="00B46D58">
      <w:pPr>
        <w:widowControl w:val="0"/>
        <w:spacing w:after="160"/>
        <w:jc w:val="both"/>
        <w:rPr>
          <w:rFonts w:ascii="GHEA Grapalat" w:hAnsi="GHEA Grapalat"/>
          <w:lang w:val="es-ES"/>
        </w:rPr>
      </w:pPr>
    </w:p>
    <w:p w14:paraId="2832366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295D0EB7" w14:textId="77777777" w:rsidR="00B217BB" w:rsidRDefault="00B217BB" w:rsidP="00B46D58">
      <w:pPr>
        <w:rPr>
          <w:rFonts w:ascii="GHEA Grapalat" w:hAnsi="GHEA Grapalat"/>
          <w:b/>
        </w:rPr>
      </w:pPr>
      <w:r>
        <w:rPr>
          <w:rFonts w:ascii="GHEA Grapalat" w:hAnsi="GHEA Grapalat"/>
          <w:b/>
        </w:rPr>
        <w:br w:type="page"/>
      </w:r>
    </w:p>
    <w:p w14:paraId="720A5666"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11A171AE" w14:textId="5624209B"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2027B" w:rsidRPr="0062027B">
        <w:rPr>
          <w:rFonts w:ascii="Arial" w:hAnsi="Arial" w:cs="Arial"/>
          <w:b/>
          <w:bCs/>
          <w:color w:val="222222"/>
          <w:shd w:val="clear" w:color="auto" w:fill="FFFFFF"/>
        </w:rPr>
        <w:t>(ԳԱՎՏՈ-ԲՄԱՊՁԲ-24/1)(GAVTO-BMAPDzB-24/1)</w:t>
      </w:r>
      <w:r w:rsidR="009924E6" w:rsidRPr="0062027B">
        <w:rPr>
          <w:rStyle w:val="af6"/>
          <w:rFonts w:ascii="GHEA Grapalat" w:hAnsi="GHEA Grapalat"/>
          <w:b/>
          <w:bCs/>
          <w:sz w:val="24"/>
          <w:szCs w:val="24"/>
        </w:rPr>
        <w:footnoteReference w:customMarkFollows="1" w:id="18"/>
        <w:t>*</w:t>
      </w:r>
    </w:p>
    <w:p w14:paraId="7992E5F7"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38D390F"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2BD29F89" w14:textId="77777777" w:rsidR="000E5A91" w:rsidRPr="00B138F3" w:rsidRDefault="000E5A91" w:rsidP="000E5A91">
      <w:pPr>
        <w:widowControl w:val="0"/>
        <w:spacing w:after="160"/>
        <w:ind w:left="567" w:right="565"/>
        <w:jc w:val="center"/>
        <w:rPr>
          <w:rFonts w:ascii="GHEA Grapalat" w:hAnsi="GHEA Grapalat"/>
          <w:b/>
        </w:rPr>
      </w:pPr>
    </w:p>
    <w:p w14:paraId="4A3F0F41"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70390B33"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576F9485"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6EA188DB"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460C31E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5CE2ED3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08B42F34"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0383A2E7"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C0D368E"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1F2E01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D8BD1F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28028AA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8E232E"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BE84E83"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7A18D74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607708C"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67575B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331B290"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049C2A4A"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60F028A" w14:textId="77777777"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38E16809" w14:textId="77777777"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14:paraId="3A60FD82" w14:textId="77777777"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14:paraId="35EA2EB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40E9E5B"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DE09A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24805E"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75D5B0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37932CB"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B9E7248"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38931A82"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E6CCBDC"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ED5A09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47DDF5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BEF33A6"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229D55FA"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F8163D"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3079E167"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4EC8EB95"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D0291B1"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9BEF9E"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74462B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58B7938"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42B62D6A" w14:textId="77777777" w:rsidR="00260163" w:rsidRPr="00B138F3" w:rsidRDefault="00260163" w:rsidP="00B46D58">
      <w:pPr>
        <w:widowControl w:val="0"/>
        <w:spacing w:after="160"/>
        <w:ind w:left="567" w:right="565"/>
        <w:jc w:val="center"/>
        <w:rPr>
          <w:rFonts w:ascii="GHEA Grapalat" w:hAnsi="GHEA Grapalat"/>
          <w:b/>
        </w:rPr>
      </w:pPr>
    </w:p>
    <w:p w14:paraId="61F90DB4" w14:textId="77777777" w:rsidR="00CF2692" w:rsidRPr="00B138F3" w:rsidRDefault="00CF2692" w:rsidP="00B46D58">
      <w:pPr>
        <w:widowControl w:val="0"/>
        <w:spacing w:after="160"/>
        <w:ind w:left="567" w:right="565"/>
        <w:jc w:val="center"/>
        <w:rPr>
          <w:rFonts w:ascii="GHEA Grapalat" w:hAnsi="GHEA Grapalat"/>
          <w:b/>
        </w:rPr>
      </w:pPr>
    </w:p>
    <w:p w14:paraId="2A8F9632" w14:textId="77777777" w:rsidR="00CF2692" w:rsidRPr="00B138F3" w:rsidRDefault="00CF2692" w:rsidP="00B46D58">
      <w:pPr>
        <w:widowControl w:val="0"/>
        <w:spacing w:after="160"/>
        <w:ind w:left="567" w:right="565"/>
        <w:jc w:val="center"/>
        <w:rPr>
          <w:rFonts w:ascii="GHEA Grapalat" w:hAnsi="GHEA Grapalat"/>
          <w:b/>
        </w:rPr>
      </w:pPr>
    </w:p>
    <w:p w14:paraId="6181D3E7" w14:textId="77777777" w:rsidR="00CF2692" w:rsidRPr="00B138F3" w:rsidRDefault="00CF2692" w:rsidP="00B46D58">
      <w:pPr>
        <w:widowControl w:val="0"/>
        <w:spacing w:after="160"/>
        <w:ind w:left="567" w:right="565"/>
        <w:jc w:val="center"/>
        <w:rPr>
          <w:rFonts w:ascii="GHEA Grapalat" w:hAnsi="GHEA Grapalat"/>
          <w:b/>
        </w:rPr>
      </w:pPr>
    </w:p>
    <w:p w14:paraId="4CAB39A8" w14:textId="77777777" w:rsidR="00CF2692" w:rsidRPr="00B138F3" w:rsidRDefault="00CF2692" w:rsidP="00B46D58">
      <w:pPr>
        <w:widowControl w:val="0"/>
        <w:spacing w:after="160"/>
        <w:ind w:left="567" w:right="565"/>
        <w:jc w:val="center"/>
        <w:rPr>
          <w:rFonts w:ascii="GHEA Grapalat" w:hAnsi="GHEA Grapalat"/>
          <w:b/>
        </w:rPr>
      </w:pPr>
    </w:p>
    <w:p w14:paraId="5FCFBBB8" w14:textId="77777777" w:rsidR="00CF2692" w:rsidRPr="00B138F3" w:rsidRDefault="00CF2692" w:rsidP="00B46D58">
      <w:pPr>
        <w:widowControl w:val="0"/>
        <w:spacing w:after="160"/>
        <w:ind w:left="567" w:right="565"/>
        <w:jc w:val="center"/>
        <w:rPr>
          <w:rFonts w:ascii="GHEA Grapalat" w:hAnsi="GHEA Grapalat"/>
          <w:b/>
        </w:rPr>
      </w:pPr>
    </w:p>
    <w:p w14:paraId="3F616BF1" w14:textId="77777777" w:rsidR="00CF2692" w:rsidRPr="00B138F3" w:rsidRDefault="00CF2692" w:rsidP="00B46D58">
      <w:pPr>
        <w:widowControl w:val="0"/>
        <w:spacing w:after="160"/>
        <w:ind w:left="567" w:right="565"/>
        <w:jc w:val="center"/>
        <w:rPr>
          <w:rFonts w:ascii="GHEA Grapalat" w:hAnsi="GHEA Grapalat"/>
          <w:b/>
        </w:rPr>
      </w:pPr>
    </w:p>
    <w:p w14:paraId="1776DE2F" w14:textId="77777777" w:rsidR="00CF2692" w:rsidRPr="00B138F3" w:rsidRDefault="00CF2692" w:rsidP="00B46D58">
      <w:pPr>
        <w:widowControl w:val="0"/>
        <w:spacing w:after="160"/>
        <w:ind w:left="567" w:right="565"/>
        <w:jc w:val="center"/>
        <w:rPr>
          <w:rFonts w:ascii="GHEA Grapalat" w:hAnsi="GHEA Grapalat"/>
          <w:b/>
        </w:rPr>
      </w:pPr>
    </w:p>
    <w:p w14:paraId="61550DDA" w14:textId="77777777" w:rsidR="00CF2692" w:rsidRPr="00B138F3" w:rsidRDefault="00CF2692" w:rsidP="0062027B">
      <w:pPr>
        <w:widowControl w:val="0"/>
        <w:spacing w:after="160"/>
        <w:ind w:right="565"/>
        <w:rPr>
          <w:rFonts w:ascii="GHEA Grapalat" w:hAnsi="GHEA Grapalat"/>
          <w:b/>
        </w:rPr>
      </w:pPr>
    </w:p>
    <w:p w14:paraId="17014814"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736DF9D" w14:textId="780C42FB"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62027B" w:rsidRPr="0062027B">
        <w:rPr>
          <w:rFonts w:ascii="Arial" w:hAnsi="Arial" w:cs="Arial"/>
          <w:b/>
          <w:bCs/>
          <w:color w:val="222222"/>
          <w:shd w:val="clear" w:color="auto" w:fill="FFFFFF"/>
        </w:rPr>
        <w:t>(ԳԱՎՏՈ-ԲՄԱՊՁԲ-24/1)(GAVTO-BMAPDzB-24/1)</w:t>
      </w:r>
      <w:r w:rsidRPr="0062027B">
        <w:rPr>
          <w:rStyle w:val="af6"/>
          <w:rFonts w:ascii="GHEA Grapalat" w:hAnsi="GHEA Grapalat"/>
          <w:b/>
          <w:bCs/>
        </w:rPr>
        <w:footnoteReference w:customMarkFollows="1" w:id="19"/>
        <w:t>*</w:t>
      </w:r>
    </w:p>
    <w:p w14:paraId="7F2D5449"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90774F3"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E1E4EA3"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6BBBC48A"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1D6FCFC1"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581EF0F"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44BD0B6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236A8EE3"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9F85D9A"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82BAD31"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EA01F3F"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FDB83AF"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357BB93"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14:paraId="77C3B89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2A8C551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4A81E4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09D7C7B"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54BD3E7E"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B13505F"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EFF3C3B"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0B676AF"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2F3C37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C9F3075"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2212CC20"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14:paraId="462DB660"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14:paraId="62BA570A" w14:textId="77777777"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21AA167E" w14:textId="77777777"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14:paraId="152D9CEB" w14:textId="77777777"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14:paraId="11E99F3E" w14:textId="77777777"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D66198">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4A8EC605" w14:textId="77777777"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24F860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FD4CC8D"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1B7FE30"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A9F3D6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A0424B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C022B9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A4F444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3DFA49F4"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F3F56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1A2924"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5A910C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1F6C105"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257C55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1C3A836F"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BD0F139"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9C2DE83"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DF3A6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CF7F91"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145DBFE9"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B980623"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42306B45"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569007F6"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E8E56A9"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59F799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320995B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C155D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807C497" w14:textId="77777777" w:rsidR="00CF2692" w:rsidRPr="00B138F3" w:rsidRDefault="00CF2692" w:rsidP="00B46D58">
      <w:pPr>
        <w:widowControl w:val="0"/>
        <w:spacing w:after="160"/>
        <w:ind w:left="567" w:right="565"/>
        <w:jc w:val="center"/>
        <w:rPr>
          <w:rFonts w:ascii="GHEA Grapalat" w:hAnsi="GHEA Grapalat"/>
          <w:b/>
        </w:rPr>
      </w:pPr>
    </w:p>
    <w:p w14:paraId="5D0DD5BB" w14:textId="77777777" w:rsidR="00CF2692" w:rsidRPr="00B138F3" w:rsidRDefault="00CF2692" w:rsidP="00B46D58">
      <w:pPr>
        <w:widowControl w:val="0"/>
        <w:spacing w:after="160"/>
        <w:ind w:left="567" w:right="565"/>
        <w:jc w:val="center"/>
        <w:rPr>
          <w:rFonts w:ascii="GHEA Grapalat" w:hAnsi="GHEA Grapalat"/>
          <w:b/>
        </w:rPr>
      </w:pPr>
    </w:p>
    <w:p w14:paraId="76CD50F4" w14:textId="77777777" w:rsidR="007B3F5F" w:rsidRPr="00B138F3" w:rsidRDefault="007B3F5F" w:rsidP="00B46D58">
      <w:pPr>
        <w:widowControl w:val="0"/>
        <w:spacing w:after="160"/>
        <w:ind w:left="567" w:right="565"/>
        <w:jc w:val="center"/>
        <w:rPr>
          <w:rFonts w:ascii="GHEA Grapalat" w:hAnsi="GHEA Grapalat"/>
          <w:b/>
        </w:rPr>
      </w:pPr>
    </w:p>
    <w:p w14:paraId="3DA7A1AB" w14:textId="77777777" w:rsidR="00CF2692" w:rsidRPr="00B138F3" w:rsidRDefault="00CF2692" w:rsidP="00B46D58">
      <w:pPr>
        <w:widowControl w:val="0"/>
        <w:spacing w:after="160"/>
        <w:ind w:left="567" w:right="565"/>
        <w:jc w:val="center"/>
        <w:rPr>
          <w:rFonts w:ascii="GHEA Grapalat" w:hAnsi="GHEA Grapalat"/>
          <w:b/>
        </w:rPr>
      </w:pPr>
    </w:p>
    <w:p w14:paraId="62F1EEDE" w14:textId="77777777" w:rsidR="001005B0" w:rsidRPr="00B138F3" w:rsidRDefault="001005B0" w:rsidP="00B46D58">
      <w:pPr>
        <w:widowControl w:val="0"/>
        <w:spacing w:after="160"/>
        <w:ind w:left="567" w:right="565"/>
        <w:jc w:val="center"/>
        <w:rPr>
          <w:rFonts w:ascii="GHEA Grapalat" w:hAnsi="GHEA Grapalat"/>
          <w:b/>
        </w:rPr>
      </w:pPr>
    </w:p>
    <w:p w14:paraId="5D106EBE" w14:textId="7998BC65" w:rsidR="003E31E5" w:rsidRPr="00B138F3" w:rsidRDefault="00F562DD" w:rsidP="0062027B">
      <w:pPr>
        <w:rPr>
          <w:rFonts w:ascii="GHEA Grapalat" w:hAnsi="GHEA Grapalat"/>
          <w:b/>
        </w:rPr>
      </w:pPr>
      <w:r>
        <w:rPr>
          <w:rFonts w:ascii="GHEA Grapalat" w:hAnsi="GHEA Grapalat"/>
          <w:i/>
          <w:sz w:val="22"/>
          <w:szCs w:val="22"/>
        </w:rPr>
        <w:br w:type="page"/>
      </w:r>
      <w:r w:rsidR="0062027B" w:rsidRPr="0062027B">
        <w:rPr>
          <w:rFonts w:ascii="GHEA Grapalat" w:hAnsi="GHEA Grapalat"/>
          <w:i/>
          <w:sz w:val="22"/>
          <w:szCs w:val="22"/>
        </w:rPr>
        <w:lastRenderedPageBreak/>
        <w:t xml:space="preserve">                                                                                                      </w:t>
      </w:r>
      <w:r w:rsidR="003E31E5" w:rsidRPr="00B138F3">
        <w:rPr>
          <w:rFonts w:ascii="GHEA Grapalat" w:hAnsi="GHEA Grapalat"/>
          <w:b/>
        </w:rPr>
        <w:t>Приложение № 4</w:t>
      </w:r>
      <w:r w:rsidR="005D6FB8" w:rsidRPr="00182C2E">
        <w:rPr>
          <w:rFonts w:ascii="GHEA Grapalat" w:hAnsi="GHEA Grapalat"/>
          <w:b/>
        </w:rPr>
        <w:t>.</w:t>
      </w:r>
      <w:r w:rsidR="003E31E5">
        <w:rPr>
          <w:rFonts w:ascii="GHEA Grapalat" w:hAnsi="GHEA Grapalat"/>
          <w:b/>
        </w:rPr>
        <w:t>1</w:t>
      </w:r>
    </w:p>
    <w:p w14:paraId="5A7545CA" w14:textId="0E4BAF4B"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62027B" w:rsidRPr="0062027B">
        <w:rPr>
          <w:rFonts w:ascii="Arial" w:hAnsi="Arial" w:cs="Arial"/>
          <w:b/>
          <w:bCs/>
          <w:color w:val="222222"/>
          <w:shd w:val="clear" w:color="auto" w:fill="FFFFFF"/>
        </w:rPr>
        <w:t>(ԳԱՎՏՈ-ԲՄԱՊՁԲ-24/1)(GAVTO-BMAPDzB-24/1)</w:t>
      </w:r>
      <w:r w:rsidRPr="0062027B">
        <w:rPr>
          <w:rStyle w:val="af6"/>
          <w:rFonts w:ascii="GHEA Grapalat" w:hAnsi="GHEA Grapalat"/>
          <w:b/>
          <w:bCs/>
        </w:rPr>
        <w:footnoteReference w:customMarkFollows="1" w:id="20"/>
        <w:t>*</w:t>
      </w:r>
    </w:p>
    <w:p w14:paraId="60033D42" w14:textId="77777777"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751F5E0"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E52779B" w14:textId="77777777"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5CC33811"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14:paraId="484ADE4F"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7B3F5962" w14:textId="77777777"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4854F8E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7EDD1911" w14:textId="77777777"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317A401" w14:textId="77777777"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3CFB7389"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58C18F4"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3AA60C60"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F35A083" w14:textId="77777777"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175B68B5"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8CC9430"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B5DC443" w14:textId="77777777"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14:paraId="673F1B79" w14:textId="77777777"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B0DE8B0"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FA4B22E"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C546D7F"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DF9725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A5095D"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67651BBC"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14:paraId="2CE5EB2B"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14:paraId="0B7B8B5E" w14:textId="77777777"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1D9E5836" w14:textId="77777777"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5EAAD8E5" w14:textId="77777777"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5B4FBBC1" w14:textId="77777777"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1CE2D0E7" w14:textId="77777777"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474F613"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6110DAB"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7463FFF" w14:textId="77777777"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D12028A" w14:textId="77777777"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6F82700"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8FCEDA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A3745B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57B448B"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5015D03" w14:textId="77777777"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505A3818" w14:textId="77777777"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026E23D"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C1F8C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270DF9A"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F3EE877"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B690F0C"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87315D4"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02193106"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B7A5FD7"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0BB787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09A1BB"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38E72BA"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1AD423B6"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76AC44C"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5F986E1"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40B83576"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5E7D3E5"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D32AB5C" w14:textId="4671E0B4" w:rsidR="001005B0" w:rsidRPr="0062027B" w:rsidRDefault="001005B0" w:rsidP="0062027B">
      <w:pPr>
        <w:rPr>
          <w:rFonts w:ascii="GHEA Grapalat" w:hAnsi="GHEA Grapalat" w:cs="Sylfaen"/>
        </w:rPr>
      </w:pPr>
    </w:p>
    <w:p w14:paraId="2C61CECD" w14:textId="77777777" w:rsidR="001005B0" w:rsidRPr="00B138F3" w:rsidRDefault="001005B0" w:rsidP="0062027B">
      <w:pPr>
        <w:widowControl w:val="0"/>
        <w:spacing w:after="160"/>
        <w:ind w:right="565"/>
        <w:rPr>
          <w:rFonts w:ascii="GHEA Grapalat" w:hAnsi="GHEA Grapalat"/>
          <w:b/>
        </w:rPr>
      </w:pPr>
    </w:p>
    <w:p w14:paraId="3F475CEC"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2FC4AA65" w14:textId="50208C92"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E36D7" w:rsidRPr="0062027B">
        <w:rPr>
          <w:rFonts w:ascii="Arial" w:hAnsi="Arial" w:cs="Arial"/>
          <w:b/>
          <w:bCs/>
          <w:color w:val="222222"/>
          <w:shd w:val="clear" w:color="auto" w:fill="FFFFFF"/>
        </w:rPr>
        <w:t>(ԳԱՎՏՈ-ԲՄԱՊՁԲ-24/1)(GAVTO-BMAPDzB-24/1)</w:t>
      </w:r>
      <w:r w:rsidR="00CE36D7" w:rsidRPr="0062027B">
        <w:rPr>
          <w:rStyle w:val="af6"/>
          <w:rFonts w:ascii="GHEA Grapalat" w:hAnsi="GHEA Grapalat"/>
          <w:b/>
          <w:bCs/>
        </w:rPr>
        <w:footnoteReference w:customMarkFollows="1" w:id="21"/>
        <w:t>*</w:t>
      </w:r>
      <w:r w:rsidRPr="00B138F3">
        <w:rPr>
          <w:rStyle w:val="af6"/>
          <w:rFonts w:ascii="GHEA Grapalat" w:hAnsi="GHEA Grapalat"/>
          <w:b/>
          <w:sz w:val="24"/>
          <w:szCs w:val="24"/>
        </w:rPr>
        <w:footnoteReference w:customMarkFollows="1" w:id="22"/>
        <w:t>*</w:t>
      </w:r>
    </w:p>
    <w:p w14:paraId="26C9A44F" w14:textId="77777777" w:rsidR="001005B0" w:rsidRPr="00B138F3" w:rsidRDefault="001005B0" w:rsidP="00B46D58">
      <w:pPr>
        <w:widowControl w:val="0"/>
        <w:spacing w:after="160"/>
        <w:ind w:left="567" w:right="565"/>
        <w:jc w:val="center"/>
        <w:rPr>
          <w:rFonts w:ascii="GHEA Grapalat" w:hAnsi="GHEA Grapalat"/>
          <w:b/>
        </w:rPr>
      </w:pPr>
    </w:p>
    <w:p w14:paraId="20B12658"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718C7EC"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CBA8D4A" w14:textId="77777777" w:rsidR="001005B0" w:rsidRPr="00B138F3" w:rsidRDefault="001005B0" w:rsidP="00B46D58">
      <w:pPr>
        <w:widowControl w:val="0"/>
        <w:spacing w:after="160"/>
        <w:ind w:left="567" w:right="565"/>
        <w:jc w:val="center"/>
        <w:rPr>
          <w:rFonts w:ascii="GHEA Grapalat" w:hAnsi="GHEA Grapalat"/>
          <w:b/>
        </w:rPr>
      </w:pPr>
    </w:p>
    <w:p w14:paraId="3BCB2095"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7AADBFA7"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769E6D77"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36DA5B8D"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71F70AA9"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2D60D874"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775C92B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35752F47"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BA384A4"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B247D3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41E487B7"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77373E23"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D57A99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7110C66"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74156E08"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52B25F5"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35C2E5A"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26B006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DFB0A64"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2CA8727"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14:paraId="3EAFC181"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779F3FA3"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33593EE3"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01CE48E2"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61CEC557"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54758022"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AC18DE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E6E23A0"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2596DE4"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BD9A995"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84B863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4695BC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8F1B82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C3397F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25A0E6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E8B68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1AE483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614EED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C1AD8C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CFA8EF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734ADF82"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A6D794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D1BCB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D413C8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ABBD9B1"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539B1C30"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09542D2"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79311C8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6C2111C8"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BB412D4"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6431B8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6783824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28AF4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8ADC0F4" w14:textId="18263516" w:rsidR="00BE2572" w:rsidRPr="00B138F3" w:rsidRDefault="00BE2572" w:rsidP="00BE2572">
      <w:pPr>
        <w:rPr>
          <w:rFonts w:ascii="GHEA Grapalat" w:hAnsi="GHEA Grapalat" w:cs="Sylfaen"/>
        </w:rPr>
      </w:pPr>
    </w:p>
    <w:p w14:paraId="40E8435F" w14:textId="77777777" w:rsidR="00CE36D7" w:rsidRDefault="00CE36D7" w:rsidP="00CE36D7">
      <w:pPr>
        <w:widowControl w:val="0"/>
        <w:spacing w:after="160"/>
        <w:jc w:val="both"/>
        <w:rPr>
          <w:rFonts w:ascii="GHEA Grapalat" w:hAnsi="GHEA Grapalat"/>
          <w:b/>
        </w:rPr>
      </w:pPr>
    </w:p>
    <w:p w14:paraId="66DB6665" w14:textId="0EF3070A" w:rsidR="00071D1C" w:rsidRPr="00CE36D7" w:rsidRDefault="00B2572B" w:rsidP="00CE36D7">
      <w:pPr>
        <w:jc w:val="right"/>
        <w:rPr>
          <w:rFonts w:ascii="GHEA Grapalat" w:hAnsi="GHEA Grapalat"/>
          <w:b/>
        </w:rPr>
      </w:pPr>
      <w:r w:rsidRPr="00B138F3">
        <w:rPr>
          <w:rFonts w:ascii="GHEA Grapalat" w:hAnsi="GHEA Grapalat"/>
          <w:b/>
        </w:rPr>
        <w:lastRenderedPageBreak/>
        <w:t xml:space="preserve">Приложение № </w:t>
      </w:r>
      <w:r w:rsidR="004A51CE" w:rsidRPr="00B138F3">
        <w:rPr>
          <w:rFonts w:ascii="GHEA Grapalat" w:hAnsi="GHEA Grapalat"/>
          <w:b/>
        </w:rPr>
        <w:t>6</w:t>
      </w:r>
    </w:p>
    <w:p w14:paraId="09F4122D" w14:textId="57BBFBFF"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E36D7" w:rsidRPr="00CE36D7">
        <w:rPr>
          <w:rFonts w:ascii="Arial" w:hAnsi="Arial" w:cs="Arial"/>
          <w:b/>
          <w:bCs/>
          <w:color w:val="222222"/>
          <w:shd w:val="clear" w:color="auto" w:fill="FFFFFF"/>
        </w:rPr>
        <w:t>(ԳԱՎՏՈ-ԲՄԱՊՁԲ-24/1)(GAVTO-BMAPDzB-24/1)</w:t>
      </w:r>
      <w:r w:rsidR="005250C2" w:rsidRPr="00CE36D7">
        <w:rPr>
          <w:rStyle w:val="af6"/>
          <w:rFonts w:ascii="GHEA Grapalat" w:hAnsi="GHEA Grapalat"/>
          <w:b/>
          <w:bCs/>
          <w:sz w:val="24"/>
          <w:szCs w:val="24"/>
        </w:rPr>
        <w:footnoteReference w:customMarkFollows="1" w:id="23"/>
        <w:t>*</w:t>
      </w:r>
    </w:p>
    <w:p w14:paraId="736A07E2" w14:textId="77777777" w:rsidR="008D352C" w:rsidRPr="00B138F3" w:rsidRDefault="008D352C" w:rsidP="00B46D58">
      <w:pPr>
        <w:widowControl w:val="0"/>
        <w:spacing w:after="160"/>
        <w:ind w:left="-142" w:firstLine="142"/>
        <w:jc w:val="center"/>
        <w:rPr>
          <w:rFonts w:ascii="GHEA Grapalat" w:hAnsi="GHEA Grapalat"/>
          <w:i/>
        </w:rPr>
      </w:pPr>
    </w:p>
    <w:p w14:paraId="45BD6A81"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EABA504"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9E64F3C"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37AA742"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14:paraId="3819F63E" w14:textId="77777777" w:rsidTr="00F15CED">
        <w:tc>
          <w:tcPr>
            <w:tcW w:w="4643" w:type="dxa"/>
          </w:tcPr>
          <w:p w14:paraId="536F6F7C"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7514C016"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70871E1"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7A0597E8"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3A190F3" w14:textId="77777777" w:rsidR="00071D1C" w:rsidRPr="00B138F3" w:rsidRDefault="00071D1C" w:rsidP="00B46D58">
      <w:pPr>
        <w:widowControl w:val="0"/>
        <w:spacing w:after="160"/>
        <w:ind w:firstLine="709"/>
        <w:jc w:val="both"/>
        <w:rPr>
          <w:rFonts w:ascii="GHEA Grapalat" w:hAnsi="GHEA Grapalat"/>
          <w:b/>
        </w:rPr>
      </w:pPr>
    </w:p>
    <w:p w14:paraId="284282E2"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AA3F25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E93DB94" w14:textId="77777777" w:rsidR="00071D1C" w:rsidRPr="00B138F3" w:rsidRDefault="00071D1C" w:rsidP="00B46D58">
      <w:pPr>
        <w:widowControl w:val="0"/>
        <w:spacing w:after="160"/>
        <w:ind w:firstLine="709"/>
        <w:jc w:val="both"/>
        <w:rPr>
          <w:rFonts w:ascii="GHEA Grapalat" w:hAnsi="GHEA Grapalat" w:cs="Times Armenian"/>
        </w:rPr>
      </w:pPr>
    </w:p>
    <w:p w14:paraId="295B81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685CE5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649004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799D3BA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2006398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9DAC5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14:paraId="48E881B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1AC561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13AA71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622A238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5A1048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0D3666E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B16CC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4A71B7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09D50763"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C8917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246A0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2A7C80C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564E0E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0A14E7D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10035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045D1CB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3225DF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87C626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6D85C7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6132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CD77116"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01A2067"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559C6D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702EF60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4A08FE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EBC8CF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278E4F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42F43CD5"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ECE893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447250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094A78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1EC4C0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312C61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0E926EB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2AED01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771686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44C023A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A24490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D138F4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26D686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A4BBCFE"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9E3A4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2F2FC0F7"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560A9CAB"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0293D43"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792017D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F3E9D1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001D786A"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05A1340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1456C3BF"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FA0433F"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240BF23"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F16B72"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0B3C41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B7576E0"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45E39C8"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DDB6F4B" w14:textId="77777777" w:rsidR="00BE5F44" w:rsidRDefault="00BE5F44" w:rsidP="00B46D58">
      <w:pPr>
        <w:widowControl w:val="0"/>
        <w:tabs>
          <w:tab w:val="left" w:pos="1134"/>
        </w:tabs>
        <w:spacing w:after="160"/>
        <w:ind w:firstLine="567"/>
        <w:jc w:val="both"/>
        <w:rPr>
          <w:rFonts w:ascii="GHEA Grapalat" w:hAnsi="GHEA Grapalat"/>
        </w:rPr>
      </w:pPr>
    </w:p>
    <w:p w14:paraId="56496E94"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5A2417E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5B5E79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E824A3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7653ECD"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22701C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D7B4DA9"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E5F3299"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6524E821" w14:textId="77777777" w:rsidR="00D52566" w:rsidRPr="00B138F3" w:rsidRDefault="00D52566" w:rsidP="00B46D58">
      <w:pPr>
        <w:rPr>
          <w:rFonts w:ascii="GHEA Grapalat" w:hAnsi="GHEA Grapalat"/>
          <w:lang w:val="hy-AM"/>
        </w:rPr>
      </w:pPr>
    </w:p>
    <w:p w14:paraId="53EA1DF1"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78B8C3A"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F8F7992" w14:textId="77777777" w:rsidR="0094684E" w:rsidRPr="00B138F3" w:rsidRDefault="0094684E" w:rsidP="00B46D58">
      <w:pPr>
        <w:widowControl w:val="0"/>
        <w:spacing w:after="160"/>
        <w:jc w:val="center"/>
        <w:rPr>
          <w:rFonts w:ascii="GHEA Grapalat" w:hAnsi="GHEA Grapalat"/>
          <w:lang w:val="hy-AM"/>
        </w:rPr>
      </w:pPr>
    </w:p>
    <w:p w14:paraId="5E378A1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13BA5D9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FA548A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32E08CC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6B866A6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EAD4B7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934B78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7671585B"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557A2C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E0B9E2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5EBF287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668139F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0698E06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31E530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078CB8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524264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06DD226D"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C7E5EB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704E91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226E60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F6AD735"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1"/>
        <w:t>24</w:t>
      </w:r>
    </w:p>
    <w:p w14:paraId="40CF0ACF" w14:textId="5BD1FCD3" w:rsidR="00071D1C" w:rsidRPr="00B138F3" w:rsidRDefault="00CE36D7" w:rsidP="00B46D58">
      <w:pPr>
        <w:widowControl w:val="0"/>
        <w:spacing w:after="160"/>
        <w:jc w:val="center"/>
        <w:rPr>
          <w:rFonts w:ascii="GHEA Grapalat" w:hAnsi="GHEA Grapalat"/>
          <w:b/>
        </w:rPr>
      </w:pPr>
      <w:r w:rsidRPr="00CE36D7">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484C9C2A" w14:textId="77777777" w:rsidTr="0016519F">
        <w:tc>
          <w:tcPr>
            <w:tcW w:w="4536" w:type="dxa"/>
          </w:tcPr>
          <w:p w14:paraId="61DE791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ED87C04"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21A675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9FA5B4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48D80BF" w14:textId="77777777" w:rsidR="00071D1C" w:rsidRPr="00B138F3" w:rsidRDefault="00071D1C" w:rsidP="00B46D58">
            <w:pPr>
              <w:widowControl w:val="0"/>
              <w:spacing w:after="160"/>
              <w:jc w:val="center"/>
              <w:rPr>
                <w:rFonts w:ascii="GHEA Grapalat" w:hAnsi="GHEA Grapalat"/>
              </w:rPr>
            </w:pPr>
          </w:p>
        </w:tc>
        <w:tc>
          <w:tcPr>
            <w:tcW w:w="4343" w:type="dxa"/>
          </w:tcPr>
          <w:p w14:paraId="23910F2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F0031DA"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15853F6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3DD352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3E0FDB4A" w14:textId="77777777" w:rsidR="00382B60" w:rsidRDefault="00382B60" w:rsidP="00B46D58">
      <w:pPr>
        <w:widowControl w:val="0"/>
        <w:spacing w:after="160"/>
        <w:ind w:firstLine="567"/>
        <w:jc w:val="both"/>
        <w:rPr>
          <w:rFonts w:ascii="GHEA Grapalat" w:hAnsi="GHEA Grapalat"/>
          <w:i/>
          <w:lang w:val="hy-AM"/>
        </w:rPr>
      </w:pPr>
    </w:p>
    <w:p w14:paraId="015C6C2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1AE6FA2" w14:textId="77777777" w:rsidR="00071D1C" w:rsidRPr="00B138F3" w:rsidRDefault="00071D1C" w:rsidP="00B46D58">
      <w:pPr>
        <w:widowControl w:val="0"/>
        <w:spacing w:after="160"/>
        <w:rPr>
          <w:rFonts w:ascii="GHEA Grapalat" w:hAnsi="GHEA Grapalat"/>
        </w:rPr>
      </w:pPr>
    </w:p>
    <w:p w14:paraId="2BFD74AB"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14:paraId="357188C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5F983CA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E5B21F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2"/>
        <w:t>*</w:t>
      </w:r>
    </w:p>
    <w:p w14:paraId="3932D806"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1702"/>
        <w:gridCol w:w="1559"/>
        <w:gridCol w:w="385"/>
        <w:gridCol w:w="324"/>
        <w:gridCol w:w="436"/>
        <w:gridCol w:w="3612"/>
        <w:gridCol w:w="488"/>
        <w:gridCol w:w="243"/>
        <w:gridCol w:w="1033"/>
        <w:gridCol w:w="1275"/>
        <w:gridCol w:w="1276"/>
        <w:gridCol w:w="1134"/>
        <w:gridCol w:w="1046"/>
        <w:gridCol w:w="947"/>
      </w:tblGrid>
      <w:tr w:rsidR="00B138F3" w:rsidRPr="00B138F3" w14:paraId="11B6C319" w14:textId="77777777" w:rsidTr="00CE36D7">
        <w:trPr>
          <w:jc w:val="center"/>
        </w:trPr>
        <w:tc>
          <w:tcPr>
            <w:tcW w:w="16350" w:type="dxa"/>
            <w:gridSpan w:val="15"/>
          </w:tcPr>
          <w:p w14:paraId="6E96292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135184D" w14:textId="77777777" w:rsidTr="00B415C2">
        <w:trPr>
          <w:trHeight w:val="219"/>
          <w:jc w:val="center"/>
        </w:trPr>
        <w:tc>
          <w:tcPr>
            <w:tcW w:w="890" w:type="dxa"/>
            <w:vMerge w:val="restart"/>
            <w:vAlign w:val="center"/>
          </w:tcPr>
          <w:p w14:paraId="2B67537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02" w:type="dxa"/>
            <w:vMerge w:val="restart"/>
            <w:vAlign w:val="center"/>
          </w:tcPr>
          <w:p w14:paraId="35F93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343B7AB8"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709" w:type="dxa"/>
            <w:gridSpan w:val="2"/>
            <w:vMerge w:val="restart"/>
            <w:vAlign w:val="center"/>
          </w:tcPr>
          <w:p w14:paraId="68DFBE28"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3"/>
              <w:t>**</w:t>
            </w:r>
          </w:p>
        </w:tc>
        <w:tc>
          <w:tcPr>
            <w:tcW w:w="4048" w:type="dxa"/>
            <w:gridSpan w:val="2"/>
            <w:vMerge w:val="restart"/>
            <w:vAlign w:val="center"/>
          </w:tcPr>
          <w:p w14:paraId="6A8EF226"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488" w:type="dxa"/>
            <w:vMerge w:val="restart"/>
            <w:vAlign w:val="center"/>
          </w:tcPr>
          <w:p w14:paraId="08EC920C"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276" w:type="dxa"/>
            <w:gridSpan w:val="2"/>
            <w:vMerge w:val="restart"/>
            <w:vAlign w:val="center"/>
          </w:tcPr>
          <w:p w14:paraId="76AB7B9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275" w:type="dxa"/>
            <w:vMerge w:val="restart"/>
            <w:vAlign w:val="center"/>
          </w:tcPr>
          <w:p w14:paraId="2BB180F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276" w:type="dxa"/>
            <w:vMerge w:val="restart"/>
            <w:vAlign w:val="center"/>
          </w:tcPr>
          <w:p w14:paraId="53AE2CAC"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27" w:type="dxa"/>
            <w:gridSpan w:val="3"/>
            <w:vAlign w:val="center"/>
          </w:tcPr>
          <w:p w14:paraId="5BF4964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4CADAFB" w14:textId="77777777" w:rsidTr="00B415C2">
        <w:trPr>
          <w:trHeight w:val="445"/>
          <w:jc w:val="center"/>
        </w:trPr>
        <w:tc>
          <w:tcPr>
            <w:tcW w:w="890" w:type="dxa"/>
            <w:vMerge/>
            <w:vAlign w:val="center"/>
          </w:tcPr>
          <w:p w14:paraId="7CF20FE5" w14:textId="77777777" w:rsidR="00071D1C" w:rsidRPr="00B138F3" w:rsidRDefault="00071D1C" w:rsidP="00B46D58">
            <w:pPr>
              <w:widowControl w:val="0"/>
              <w:jc w:val="center"/>
              <w:rPr>
                <w:rFonts w:ascii="GHEA Grapalat" w:hAnsi="GHEA Grapalat"/>
                <w:sz w:val="16"/>
                <w:szCs w:val="16"/>
              </w:rPr>
            </w:pPr>
          </w:p>
        </w:tc>
        <w:tc>
          <w:tcPr>
            <w:tcW w:w="1702" w:type="dxa"/>
            <w:vMerge/>
            <w:vAlign w:val="center"/>
          </w:tcPr>
          <w:p w14:paraId="6D58C0C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00E92EA6" w14:textId="77777777" w:rsidR="00071D1C" w:rsidRPr="00B138F3" w:rsidRDefault="00071D1C" w:rsidP="00B46D58">
            <w:pPr>
              <w:widowControl w:val="0"/>
              <w:jc w:val="center"/>
              <w:rPr>
                <w:rFonts w:ascii="GHEA Grapalat" w:hAnsi="GHEA Grapalat"/>
                <w:sz w:val="16"/>
                <w:szCs w:val="16"/>
              </w:rPr>
            </w:pPr>
          </w:p>
        </w:tc>
        <w:tc>
          <w:tcPr>
            <w:tcW w:w="709" w:type="dxa"/>
            <w:gridSpan w:val="2"/>
            <w:vMerge/>
            <w:vAlign w:val="center"/>
          </w:tcPr>
          <w:p w14:paraId="0CAF565F" w14:textId="77777777" w:rsidR="00071D1C" w:rsidRPr="00B138F3" w:rsidRDefault="00071D1C" w:rsidP="00B46D58">
            <w:pPr>
              <w:widowControl w:val="0"/>
              <w:jc w:val="center"/>
              <w:rPr>
                <w:rFonts w:ascii="GHEA Grapalat" w:hAnsi="GHEA Grapalat"/>
                <w:sz w:val="16"/>
                <w:szCs w:val="16"/>
              </w:rPr>
            </w:pPr>
          </w:p>
        </w:tc>
        <w:tc>
          <w:tcPr>
            <w:tcW w:w="4048" w:type="dxa"/>
            <w:gridSpan w:val="2"/>
            <w:vMerge/>
            <w:vAlign w:val="center"/>
          </w:tcPr>
          <w:p w14:paraId="3D91399A" w14:textId="77777777" w:rsidR="00071D1C" w:rsidRPr="00B138F3" w:rsidRDefault="00071D1C" w:rsidP="00B46D58">
            <w:pPr>
              <w:widowControl w:val="0"/>
              <w:jc w:val="center"/>
              <w:rPr>
                <w:rFonts w:ascii="GHEA Grapalat" w:hAnsi="GHEA Grapalat"/>
                <w:sz w:val="16"/>
                <w:szCs w:val="16"/>
              </w:rPr>
            </w:pPr>
          </w:p>
        </w:tc>
        <w:tc>
          <w:tcPr>
            <w:tcW w:w="488" w:type="dxa"/>
            <w:vMerge/>
            <w:vAlign w:val="center"/>
          </w:tcPr>
          <w:p w14:paraId="075BAC0B" w14:textId="77777777" w:rsidR="00071D1C" w:rsidRPr="00B138F3" w:rsidRDefault="00071D1C" w:rsidP="00B46D58">
            <w:pPr>
              <w:widowControl w:val="0"/>
              <w:jc w:val="center"/>
              <w:rPr>
                <w:rFonts w:ascii="GHEA Grapalat" w:hAnsi="GHEA Grapalat"/>
                <w:sz w:val="16"/>
                <w:szCs w:val="16"/>
              </w:rPr>
            </w:pPr>
          </w:p>
        </w:tc>
        <w:tc>
          <w:tcPr>
            <w:tcW w:w="1276" w:type="dxa"/>
            <w:gridSpan w:val="2"/>
            <w:vMerge/>
            <w:vAlign w:val="center"/>
          </w:tcPr>
          <w:p w14:paraId="62E3CAC1" w14:textId="77777777" w:rsidR="00071D1C" w:rsidRPr="00B138F3" w:rsidRDefault="00071D1C" w:rsidP="00B46D58">
            <w:pPr>
              <w:widowControl w:val="0"/>
              <w:jc w:val="center"/>
              <w:rPr>
                <w:rFonts w:ascii="GHEA Grapalat" w:hAnsi="GHEA Grapalat"/>
                <w:sz w:val="16"/>
                <w:szCs w:val="16"/>
              </w:rPr>
            </w:pPr>
          </w:p>
        </w:tc>
        <w:tc>
          <w:tcPr>
            <w:tcW w:w="1275" w:type="dxa"/>
            <w:vMerge/>
            <w:vAlign w:val="center"/>
          </w:tcPr>
          <w:p w14:paraId="57E6471F" w14:textId="77777777" w:rsidR="00071D1C" w:rsidRPr="00B138F3" w:rsidRDefault="00071D1C" w:rsidP="00B46D58">
            <w:pPr>
              <w:widowControl w:val="0"/>
              <w:jc w:val="center"/>
              <w:rPr>
                <w:rFonts w:ascii="GHEA Grapalat" w:hAnsi="GHEA Grapalat"/>
                <w:sz w:val="16"/>
                <w:szCs w:val="16"/>
              </w:rPr>
            </w:pPr>
          </w:p>
        </w:tc>
        <w:tc>
          <w:tcPr>
            <w:tcW w:w="1276" w:type="dxa"/>
            <w:vMerge/>
            <w:vAlign w:val="center"/>
          </w:tcPr>
          <w:p w14:paraId="38435784" w14:textId="77777777" w:rsidR="00071D1C" w:rsidRPr="00B138F3" w:rsidRDefault="00071D1C" w:rsidP="00B46D58">
            <w:pPr>
              <w:widowControl w:val="0"/>
              <w:jc w:val="center"/>
              <w:rPr>
                <w:rFonts w:ascii="GHEA Grapalat" w:hAnsi="GHEA Grapalat"/>
                <w:sz w:val="16"/>
                <w:szCs w:val="16"/>
              </w:rPr>
            </w:pPr>
          </w:p>
        </w:tc>
        <w:tc>
          <w:tcPr>
            <w:tcW w:w="1134" w:type="dxa"/>
            <w:vAlign w:val="center"/>
          </w:tcPr>
          <w:p w14:paraId="0A8121F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046" w:type="dxa"/>
            <w:vAlign w:val="center"/>
          </w:tcPr>
          <w:p w14:paraId="1700F7B8"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B2C1268"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4"/>
              <w:t>***</w:t>
            </w:r>
          </w:p>
        </w:tc>
      </w:tr>
      <w:tr w:rsidR="00B138F3" w:rsidRPr="00B138F3" w14:paraId="45F5C8BA" w14:textId="77777777" w:rsidTr="00B415C2">
        <w:trPr>
          <w:trHeight w:val="246"/>
          <w:jc w:val="center"/>
        </w:trPr>
        <w:tc>
          <w:tcPr>
            <w:tcW w:w="890" w:type="dxa"/>
            <w:vAlign w:val="center"/>
          </w:tcPr>
          <w:p w14:paraId="753F6F53" w14:textId="21DD004C" w:rsidR="00071D1C" w:rsidRPr="00B415C2" w:rsidRDefault="00CE36D7" w:rsidP="00CE36D7">
            <w:pPr>
              <w:widowControl w:val="0"/>
              <w:jc w:val="center"/>
              <w:rPr>
                <w:rFonts w:ascii="GHEA Grapalat" w:hAnsi="GHEA Grapalat"/>
                <w:sz w:val="20"/>
                <w:szCs w:val="20"/>
                <w:lang w:val="en-US"/>
              </w:rPr>
            </w:pPr>
            <w:r w:rsidRPr="00B415C2">
              <w:rPr>
                <w:rFonts w:ascii="GHEA Grapalat" w:hAnsi="GHEA Grapalat"/>
                <w:sz w:val="20"/>
                <w:szCs w:val="20"/>
                <w:lang w:val="en-US"/>
              </w:rPr>
              <w:t>1</w:t>
            </w:r>
          </w:p>
        </w:tc>
        <w:tc>
          <w:tcPr>
            <w:tcW w:w="1702" w:type="dxa"/>
            <w:vAlign w:val="center"/>
          </w:tcPr>
          <w:p w14:paraId="1D9EC06F" w14:textId="5E248EE6" w:rsidR="00071D1C" w:rsidRPr="00B415C2" w:rsidRDefault="00CE36D7" w:rsidP="00CE36D7">
            <w:pPr>
              <w:widowControl w:val="0"/>
              <w:jc w:val="center"/>
              <w:rPr>
                <w:rFonts w:ascii="GHEA Grapalat" w:hAnsi="GHEA Grapalat"/>
                <w:sz w:val="20"/>
                <w:szCs w:val="20"/>
              </w:rPr>
            </w:pPr>
            <w:r w:rsidRPr="00B415C2">
              <w:rPr>
                <w:rFonts w:ascii="GHEA Grapalat" w:hAnsi="GHEA Grapalat" w:cs="Calibri"/>
                <w:sz w:val="20"/>
                <w:szCs w:val="20"/>
              </w:rPr>
              <w:t>09411710/1</w:t>
            </w:r>
          </w:p>
        </w:tc>
        <w:tc>
          <w:tcPr>
            <w:tcW w:w="1559" w:type="dxa"/>
            <w:vAlign w:val="center"/>
          </w:tcPr>
          <w:p w14:paraId="6E4930C6" w14:textId="316FEEC2" w:rsidR="00071D1C" w:rsidRPr="00B415C2" w:rsidRDefault="00B415C2" w:rsidP="00CE36D7">
            <w:pPr>
              <w:widowControl w:val="0"/>
              <w:jc w:val="center"/>
              <w:rPr>
                <w:rFonts w:ascii="GHEA Grapalat" w:hAnsi="GHEA Grapalat"/>
                <w:sz w:val="20"/>
                <w:szCs w:val="20"/>
              </w:rPr>
            </w:pPr>
            <w:r w:rsidRPr="00B415C2">
              <w:rPr>
                <w:rStyle w:val="gmail-ezkurwreuab5ozgtqnkl"/>
                <w:rFonts w:ascii="GHEA Grapalat" w:hAnsi="GHEA Grapalat" w:cs="Arial"/>
                <w:color w:val="222222"/>
                <w:sz w:val="20"/>
                <w:szCs w:val="20"/>
                <w:shd w:val="clear" w:color="auto" w:fill="FFFFFF"/>
              </w:rPr>
              <w:t>С</w:t>
            </w:r>
            <w:r w:rsidR="00CE36D7" w:rsidRPr="00B415C2">
              <w:rPr>
                <w:rStyle w:val="gmail-ezkurwreuab5ozgtqnkl"/>
                <w:rFonts w:ascii="GHEA Grapalat" w:hAnsi="GHEA Grapalat" w:cs="Arial"/>
                <w:color w:val="222222"/>
                <w:sz w:val="20"/>
                <w:szCs w:val="20"/>
                <w:shd w:val="clear" w:color="auto" w:fill="FFFFFF"/>
              </w:rPr>
              <w:t>жатый</w:t>
            </w:r>
            <w:r w:rsidR="00CE36D7" w:rsidRPr="00B415C2">
              <w:rPr>
                <w:rFonts w:ascii="GHEA Grapalat" w:hAnsi="GHEA Grapalat" w:cs="Arial"/>
                <w:color w:val="222222"/>
                <w:sz w:val="20"/>
                <w:szCs w:val="20"/>
                <w:shd w:val="clear" w:color="auto" w:fill="FFFFFF"/>
              </w:rPr>
              <w:t xml:space="preserve"> </w:t>
            </w:r>
            <w:r w:rsidR="00CE36D7" w:rsidRPr="00B415C2">
              <w:rPr>
                <w:rStyle w:val="gmail-ezkurwreuab5ozgtqnkl"/>
                <w:rFonts w:ascii="GHEA Grapalat" w:hAnsi="GHEA Grapalat" w:cs="Arial"/>
                <w:color w:val="222222"/>
                <w:sz w:val="20"/>
                <w:szCs w:val="20"/>
                <w:shd w:val="clear" w:color="auto" w:fill="FFFFFF"/>
              </w:rPr>
              <w:t>природный</w:t>
            </w:r>
            <w:r w:rsidR="00CE36D7" w:rsidRPr="00B415C2">
              <w:rPr>
                <w:rFonts w:ascii="GHEA Grapalat" w:hAnsi="GHEA Grapalat" w:cs="Arial"/>
                <w:color w:val="222222"/>
                <w:sz w:val="20"/>
                <w:szCs w:val="20"/>
                <w:shd w:val="clear" w:color="auto" w:fill="FFFFFF"/>
              </w:rPr>
              <w:t xml:space="preserve"> </w:t>
            </w:r>
            <w:r w:rsidR="00CE36D7" w:rsidRPr="00B415C2">
              <w:rPr>
                <w:rStyle w:val="gmail-ezkurwreuab5ozgtqnkl"/>
                <w:rFonts w:ascii="GHEA Grapalat" w:hAnsi="GHEA Grapalat" w:cs="Arial"/>
                <w:color w:val="222222"/>
                <w:sz w:val="20"/>
                <w:szCs w:val="20"/>
                <w:shd w:val="clear" w:color="auto" w:fill="FFFFFF"/>
              </w:rPr>
              <w:t>газ</w:t>
            </w:r>
          </w:p>
        </w:tc>
        <w:tc>
          <w:tcPr>
            <w:tcW w:w="709" w:type="dxa"/>
            <w:gridSpan w:val="2"/>
          </w:tcPr>
          <w:p w14:paraId="08E0FC97" w14:textId="77777777" w:rsidR="00071D1C" w:rsidRPr="00B415C2" w:rsidRDefault="00071D1C" w:rsidP="00B46D58">
            <w:pPr>
              <w:widowControl w:val="0"/>
              <w:jc w:val="center"/>
              <w:rPr>
                <w:rFonts w:ascii="GHEA Grapalat" w:hAnsi="GHEA Grapalat"/>
                <w:sz w:val="20"/>
                <w:szCs w:val="20"/>
              </w:rPr>
            </w:pPr>
          </w:p>
        </w:tc>
        <w:tc>
          <w:tcPr>
            <w:tcW w:w="4048" w:type="dxa"/>
            <w:gridSpan w:val="2"/>
          </w:tcPr>
          <w:p w14:paraId="3FAFB119"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Полученная натуральная прессованная трава должна соответствовать требованиям Правительства РА от 2008 года. требованиям решения от 28 августа № 1101-Н. Организация-поставщик обязана:</w:t>
            </w:r>
          </w:p>
          <w:p w14:paraId="5229DD4E"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 xml:space="preserve">1. Заправочные станции сжатого природного </w:t>
            </w:r>
            <w:r w:rsidRPr="00AB775C">
              <w:rPr>
                <w:rFonts w:ascii="GHEA Grapalat" w:hAnsi="GHEA Grapalat"/>
                <w:sz w:val="18"/>
                <w:szCs w:val="18"/>
              </w:rPr>
              <w:lastRenderedPageBreak/>
              <w:t>газа (СПГ) должны быть расположены на административной территории муниципалитета Гюмри.</w:t>
            </w:r>
          </w:p>
          <w:p w14:paraId="2B1BCF48"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2. Заправка автомобилей Заказчика должна осуществляться вечером и утром.</w:t>
            </w:r>
          </w:p>
          <w:p w14:paraId="64EBBDBE"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3. Оно должно гарантировать, что указанные автозаправочные станции оснащены определенными и квалифицированными техническими средствами для осуществления качественной заправки газом.</w:t>
            </w:r>
          </w:p>
          <w:p w14:paraId="42DB11E4"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4. Обеспечить одновременную аварийную зарядку автобусов заказчика.</w:t>
            </w:r>
          </w:p>
          <w:p w14:paraId="694A38EF"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5. Во время зарядки у клиента может быть представитель, который будет контролировать процесс зарядки.</w:t>
            </w:r>
          </w:p>
          <w:p w14:paraId="5F77123F"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6. Расчет заправки компримированного природного газа должен производиться по итогам отчетного месяца по квитанциям, утвержденным на каждую заправку.</w:t>
            </w:r>
          </w:p>
          <w:p w14:paraId="7603EA87"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7. Поставщик - Правительство РА 2008г. Согласно решению № 1101 от 25 августа, в случае невыполнения требований, установленных к компримированному природному газу, оно обязано возместить Заказчику причиненный своими средствами ущерб.</w:t>
            </w:r>
          </w:p>
          <w:p w14:paraId="0F492F9D" w14:textId="77777777" w:rsidR="00E16FAA" w:rsidRPr="00AB775C" w:rsidRDefault="00E16FAA" w:rsidP="00E16FAA">
            <w:pPr>
              <w:widowControl w:val="0"/>
              <w:jc w:val="center"/>
              <w:rPr>
                <w:rFonts w:ascii="GHEA Grapalat" w:hAnsi="GHEA Grapalat"/>
                <w:sz w:val="18"/>
                <w:szCs w:val="18"/>
              </w:rPr>
            </w:pPr>
            <w:r w:rsidRPr="00AB775C">
              <w:rPr>
                <w:rFonts w:ascii="GHEA Grapalat" w:hAnsi="GHEA Grapalat"/>
                <w:sz w:val="18"/>
                <w:szCs w:val="18"/>
              </w:rPr>
              <w:t xml:space="preserve">8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газоочистки для технологических процессов АЭС. Очистка смеси, удаление влаги и других загрязнений и сжатие, не предусматривающее изменения состава компонентов, при наполнении баллонов избыточным давлением сжатого природного газового топлива должно соответствовать техническим условиям </w:t>
            </w:r>
            <w:r w:rsidRPr="00AB775C">
              <w:rPr>
                <w:rFonts w:ascii="GHEA Grapalat" w:hAnsi="GHEA Grapalat"/>
                <w:sz w:val="18"/>
                <w:szCs w:val="18"/>
              </w:rPr>
              <w:lastRenderedPageBreak/>
              <w:t>эксплуатации газовых баллонов. заправляется КПГ и не должно превышать давление 19,6 МПа, а предельная температура газа для наполнения баллонов не должна превышать 30. Согласно Техническому регламенту, действующему в РА, статья ГОСТ 27577 2010г.</w:t>
            </w:r>
          </w:p>
          <w:p w14:paraId="3A46EC9F" w14:textId="05B4432D" w:rsidR="00071D1C" w:rsidRPr="00B415C2" w:rsidRDefault="00E16FAA" w:rsidP="00E16FAA">
            <w:pPr>
              <w:widowControl w:val="0"/>
              <w:jc w:val="center"/>
              <w:rPr>
                <w:rFonts w:ascii="GHEA Grapalat" w:hAnsi="GHEA Grapalat"/>
                <w:sz w:val="20"/>
                <w:szCs w:val="20"/>
              </w:rPr>
            </w:pPr>
            <w:r w:rsidRPr="00AB775C">
              <w:rPr>
                <w:rFonts w:ascii="GHEA Grapalat" w:hAnsi="GHEA Grapalat"/>
                <w:sz w:val="18"/>
                <w:szCs w:val="18"/>
              </w:rPr>
              <w:t>Срок действия предоставленных ваучеров не должен быть истек.</w:t>
            </w:r>
          </w:p>
        </w:tc>
        <w:tc>
          <w:tcPr>
            <w:tcW w:w="488" w:type="dxa"/>
            <w:vAlign w:val="center"/>
          </w:tcPr>
          <w:p w14:paraId="4DF05957" w14:textId="0CC541E3" w:rsidR="00071D1C" w:rsidRPr="00B415C2" w:rsidRDefault="00B415C2" w:rsidP="00B415C2">
            <w:pPr>
              <w:widowControl w:val="0"/>
              <w:jc w:val="center"/>
              <w:rPr>
                <w:rFonts w:ascii="GHEA Grapalat" w:hAnsi="GHEA Grapalat"/>
                <w:sz w:val="20"/>
                <w:szCs w:val="20"/>
              </w:rPr>
            </w:pPr>
            <w:r w:rsidRPr="00B415C2">
              <w:rPr>
                <w:rStyle w:val="ezkurwreuab5ozgtqnkl"/>
                <w:sz w:val="20"/>
                <w:szCs w:val="20"/>
              </w:rPr>
              <w:lastRenderedPageBreak/>
              <w:t>кг</w:t>
            </w:r>
          </w:p>
        </w:tc>
        <w:tc>
          <w:tcPr>
            <w:tcW w:w="1276" w:type="dxa"/>
            <w:gridSpan w:val="2"/>
          </w:tcPr>
          <w:p w14:paraId="18A046AF" w14:textId="77777777" w:rsidR="00071D1C" w:rsidRPr="00B415C2" w:rsidRDefault="00071D1C" w:rsidP="00B46D58">
            <w:pPr>
              <w:widowControl w:val="0"/>
              <w:jc w:val="center"/>
              <w:rPr>
                <w:rFonts w:ascii="GHEA Grapalat" w:hAnsi="GHEA Grapalat"/>
                <w:sz w:val="20"/>
                <w:szCs w:val="20"/>
              </w:rPr>
            </w:pPr>
          </w:p>
        </w:tc>
        <w:tc>
          <w:tcPr>
            <w:tcW w:w="1275" w:type="dxa"/>
          </w:tcPr>
          <w:p w14:paraId="57C46683" w14:textId="77777777" w:rsidR="00071D1C" w:rsidRPr="00B415C2" w:rsidRDefault="00071D1C" w:rsidP="00B46D58">
            <w:pPr>
              <w:widowControl w:val="0"/>
              <w:jc w:val="center"/>
              <w:rPr>
                <w:rFonts w:ascii="GHEA Grapalat" w:hAnsi="GHEA Grapalat"/>
                <w:sz w:val="20"/>
                <w:szCs w:val="20"/>
              </w:rPr>
            </w:pPr>
          </w:p>
        </w:tc>
        <w:tc>
          <w:tcPr>
            <w:tcW w:w="1276" w:type="dxa"/>
            <w:vAlign w:val="center"/>
          </w:tcPr>
          <w:p w14:paraId="3D24F5F9" w14:textId="77777777" w:rsidR="00B415C2" w:rsidRPr="00B415C2" w:rsidRDefault="00B415C2" w:rsidP="00B415C2">
            <w:pPr>
              <w:widowControl w:val="0"/>
              <w:jc w:val="center"/>
              <w:rPr>
                <w:rFonts w:ascii="GHEA Grapalat" w:hAnsi="GHEA Grapalat" w:cs="Calibri"/>
                <w:sz w:val="20"/>
                <w:szCs w:val="20"/>
              </w:rPr>
            </w:pPr>
          </w:p>
          <w:p w14:paraId="249D9F9C" w14:textId="71B162B7" w:rsidR="00071D1C" w:rsidRPr="00B415C2" w:rsidRDefault="00B415C2" w:rsidP="00B415C2">
            <w:pPr>
              <w:widowControl w:val="0"/>
              <w:jc w:val="center"/>
              <w:rPr>
                <w:rFonts w:ascii="GHEA Grapalat" w:hAnsi="GHEA Grapalat"/>
                <w:sz w:val="20"/>
                <w:szCs w:val="20"/>
              </w:rPr>
            </w:pPr>
            <w:r w:rsidRPr="00B415C2">
              <w:rPr>
                <w:rFonts w:ascii="GHEA Grapalat" w:hAnsi="GHEA Grapalat" w:cs="Calibri"/>
                <w:sz w:val="20"/>
                <w:szCs w:val="20"/>
              </w:rPr>
              <w:t>255 000</w:t>
            </w:r>
          </w:p>
        </w:tc>
        <w:tc>
          <w:tcPr>
            <w:tcW w:w="1134" w:type="dxa"/>
            <w:vAlign w:val="center"/>
          </w:tcPr>
          <w:p w14:paraId="4E00EC5A" w14:textId="7D752857" w:rsidR="00071D1C" w:rsidRPr="00B415C2" w:rsidRDefault="00B415C2" w:rsidP="00B415C2">
            <w:pPr>
              <w:widowControl w:val="0"/>
              <w:jc w:val="center"/>
              <w:rPr>
                <w:rFonts w:ascii="GHEA Grapalat" w:hAnsi="GHEA Grapalat"/>
                <w:sz w:val="20"/>
                <w:szCs w:val="20"/>
              </w:rPr>
            </w:pPr>
            <w:r w:rsidRPr="00B415C2">
              <w:rPr>
                <w:rStyle w:val="gmail-ezkurwreuab5ozgtqnkl"/>
                <w:rFonts w:ascii="GHEA Grapalat" w:hAnsi="GHEA Grapalat" w:cs="Arial"/>
                <w:color w:val="222222"/>
                <w:sz w:val="20"/>
                <w:szCs w:val="20"/>
                <w:shd w:val="clear" w:color="auto" w:fill="FFFFFF"/>
              </w:rPr>
              <w:t>Ширакская область РА, г.</w:t>
            </w:r>
            <w:r w:rsidRPr="00B415C2">
              <w:rPr>
                <w:rFonts w:ascii="GHEA Grapalat" w:hAnsi="GHEA Grapalat" w:cs="Arial"/>
                <w:color w:val="222222"/>
                <w:sz w:val="20"/>
                <w:szCs w:val="20"/>
                <w:shd w:val="clear" w:color="auto" w:fill="FFFFFF"/>
              </w:rPr>
              <w:t xml:space="preserve"> </w:t>
            </w:r>
            <w:r w:rsidRPr="00B415C2">
              <w:rPr>
                <w:rStyle w:val="gmail-ezkurwreuab5ozgtqnkl"/>
                <w:rFonts w:ascii="GHEA Grapalat" w:hAnsi="GHEA Grapalat" w:cs="Arial"/>
                <w:color w:val="222222"/>
                <w:sz w:val="20"/>
                <w:szCs w:val="20"/>
                <w:shd w:val="clear" w:color="auto" w:fill="FFFFFF"/>
              </w:rPr>
              <w:t xml:space="preserve">Гюмри Гандилян </w:t>
            </w:r>
            <w:r w:rsidRPr="00B415C2">
              <w:rPr>
                <w:rStyle w:val="gmail-ezkurwreuab5ozgtqnkl"/>
                <w:rFonts w:ascii="GHEA Grapalat" w:hAnsi="GHEA Grapalat" w:cs="Arial"/>
                <w:color w:val="222222"/>
                <w:sz w:val="20"/>
                <w:szCs w:val="20"/>
                <w:shd w:val="clear" w:color="auto" w:fill="FFFFFF"/>
              </w:rPr>
              <w:lastRenderedPageBreak/>
              <w:t>5/4</w:t>
            </w:r>
          </w:p>
        </w:tc>
        <w:tc>
          <w:tcPr>
            <w:tcW w:w="1046" w:type="dxa"/>
            <w:vAlign w:val="center"/>
          </w:tcPr>
          <w:p w14:paraId="147819E1" w14:textId="2AB8CFD9" w:rsidR="00071D1C" w:rsidRPr="00B415C2" w:rsidRDefault="00B415C2" w:rsidP="00B415C2">
            <w:pPr>
              <w:widowControl w:val="0"/>
              <w:jc w:val="center"/>
              <w:rPr>
                <w:rFonts w:ascii="GHEA Grapalat" w:hAnsi="GHEA Grapalat"/>
                <w:sz w:val="20"/>
                <w:szCs w:val="20"/>
                <w:lang w:val="en-US"/>
              </w:rPr>
            </w:pPr>
            <w:r w:rsidRPr="00B415C2">
              <w:rPr>
                <w:rFonts w:ascii="GHEA Grapalat" w:hAnsi="GHEA Grapalat"/>
                <w:sz w:val="20"/>
                <w:szCs w:val="20"/>
                <w:lang w:val="en-US"/>
              </w:rPr>
              <w:lastRenderedPageBreak/>
              <w:t>255000</w:t>
            </w:r>
          </w:p>
        </w:tc>
        <w:tc>
          <w:tcPr>
            <w:tcW w:w="947" w:type="dxa"/>
            <w:vAlign w:val="center"/>
          </w:tcPr>
          <w:p w14:paraId="5E8596C4" w14:textId="6131F173" w:rsidR="00071D1C" w:rsidRPr="00B415C2" w:rsidRDefault="000D2B42" w:rsidP="00B415C2">
            <w:pPr>
              <w:widowControl w:val="0"/>
              <w:jc w:val="center"/>
              <w:rPr>
                <w:rFonts w:ascii="GHEA Grapalat" w:hAnsi="GHEA Grapalat"/>
                <w:sz w:val="20"/>
                <w:szCs w:val="20"/>
              </w:rPr>
            </w:pPr>
            <w:r w:rsidRPr="000D2B42">
              <w:rPr>
                <w:rStyle w:val="ezkurwreuab5ozgtqnkl"/>
                <w:rFonts w:ascii="GHEA Grapalat" w:hAnsi="GHEA Grapalat"/>
                <w:sz w:val="20"/>
                <w:szCs w:val="20"/>
              </w:rPr>
              <w:t xml:space="preserve">В течение 30 календарных </w:t>
            </w:r>
            <w:r w:rsidRPr="000D2B42">
              <w:rPr>
                <w:rStyle w:val="ezkurwreuab5ozgtqnkl"/>
                <w:rFonts w:ascii="GHEA Grapalat" w:hAnsi="GHEA Grapalat"/>
                <w:sz w:val="20"/>
                <w:szCs w:val="20"/>
              </w:rPr>
              <w:lastRenderedPageBreak/>
              <w:t>дней с даты вступления договора в силу.:</w:t>
            </w:r>
          </w:p>
        </w:tc>
      </w:tr>
      <w:tr w:rsidR="00B138F3" w:rsidRPr="00B138F3" w14:paraId="1AF9411F" w14:textId="77777777" w:rsidTr="00CE36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6711" w:type="dxa"/>
          <w:jc w:val="center"/>
        </w:trPr>
        <w:tc>
          <w:tcPr>
            <w:tcW w:w="4536" w:type="dxa"/>
            <w:gridSpan w:val="4"/>
          </w:tcPr>
          <w:p w14:paraId="452D8882" w14:textId="3F9137D8" w:rsidR="00D8319D" w:rsidRPr="00D8319D" w:rsidRDefault="00D8319D" w:rsidP="00B46D58">
            <w:pPr>
              <w:widowControl w:val="0"/>
              <w:jc w:val="center"/>
              <w:rPr>
                <w:rFonts w:ascii="GHEA Grapalat" w:hAnsi="GHEA Grapalat"/>
                <w:sz w:val="18"/>
                <w:szCs w:val="18"/>
              </w:rPr>
            </w:pPr>
            <w:r w:rsidRPr="00D8319D">
              <w:rPr>
                <w:rFonts w:ascii="GHEA Grapalat" w:hAnsi="GHEA Grapalat"/>
                <w:sz w:val="18"/>
                <w:szCs w:val="18"/>
              </w:rPr>
              <w:lastRenderedPageBreak/>
              <w:t>Количество может быть изменено в соответствии с требованиями заказчика</w:t>
            </w:r>
          </w:p>
          <w:p w14:paraId="7EDAC3F5" w14:textId="77777777" w:rsidR="00D8319D" w:rsidRDefault="00D8319D" w:rsidP="00B46D58">
            <w:pPr>
              <w:widowControl w:val="0"/>
              <w:jc w:val="center"/>
              <w:rPr>
                <w:rFonts w:ascii="GHEA Grapalat" w:hAnsi="GHEA Grapalat"/>
                <w:b/>
              </w:rPr>
            </w:pPr>
          </w:p>
          <w:p w14:paraId="299C7AF4" w14:textId="77777777" w:rsidR="00D8319D" w:rsidRDefault="00D8319D" w:rsidP="00B46D58">
            <w:pPr>
              <w:widowControl w:val="0"/>
              <w:jc w:val="center"/>
              <w:rPr>
                <w:rFonts w:ascii="GHEA Grapalat" w:hAnsi="GHEA Grapalat"/>
                <w:b/>
              </w:rPr>
            </w:pPr>
          </w:p>
          <w:p w14:paraId="4ED21DE7" w14:textId="77777777" w:rsidR="00D8319D" w:rsidRDefault="00D8319D" w:rsidP="00B46D58">
            <w:pPr>
              <w:widowControl w:val="0"/>
              <w:jc w:val="center"/>
              <w:rPr>
                <w:rFonts w:ascii="GHEA Grapalat" w:hAnsi="GHEA Grapalat"/>
                <w:b/>
              </w:rPr>
            </w:pPr>
          </w:p>
          <w:p w14:paraId="76A1CE2C" w14:textId="7679B50D"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86F6100"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23E90FF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3F1593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gridSpan w:val="2"/>
          </w:tcPr>
          <w:p w14:paraId="39CF28BE" w14:textId="77777777" w:rsidR="00071D1C" w:rsidRPr="00B138F3" w:rsidRDefault="00071D1C" w:rsidP="00B46D58">
            <w:pPr>
              <w:widowControl w:val="0"/>
              <w:jc w:val="center"/>
              <w:rPr>
                <w:rFonts w:ascii="GHEA Grapalat" w:hAnsi="GHEA Grapalat"/>
              </w:rPr>
            </w:pPr>
          </w:p>
        </w:tc>
        <w:tc>
          <w:tcPr>
            <w:tcW w:w="4343" w:type="dxa"/>
            <w:gridSpan w:val="3"/>
          </w:tcPr>
          <w:p w14:paraId="73259A4F" w14:textId="77777777" w:rsidR="00D8319D" w:rsidRDefault="00D8319D" w:rsidP="00B46D58">
            <w:pPr>
              <w:widowControl w:val="0"/>
              <w:jc w:val="center"/>
              <w:rPr>
                <w:rFonts w:ascii="GHEA Grapalat" w:hAnsi="GHEA Grapalat"/>
                <w:b/>
              </w:rPr>
            </w:pPr>
          </w:p>
          <w:p w14:paraId="049DC755" w14:textId="77777777" w:rsidR="00D8319D" w:rsidRDefault="00D8319D" w:rsidP="00B46D58">
            <w:pPr>
              <w:widowControl w:val="0"/>
              <w:jc w:val="center"/>
              <w:rPr>
                <w:rFonts w:ascii="GHEA Grapalat" w:hAnsi="GHEA Grapalat"/>
                <w:b/>
              </w:rPr>
            </w:pPr>
          </w:p>
          <w:p w14:paraId="33F4BA75" w14:textId="77777777" w:rsidR="00D8319D" w:rsidRDefault="00D8319D" w:rsidP="00B46D58">
            <w:pPr>
              <w:widowControl w:val="0"/>
              <w:jc w:val="center"/>
              <w:rPr>
                <w:rFonts w:ascii="GHEA Grapalat" w:hAnsi="GHEA Grapalat"/>
                <w:b/>
              </w:rPr>
            </w:pPr>
          </w:p>
          <w:p w14:paraId="4EA1E548" w14:textId="77777777" w:rsidR="00D8319D" w:rsidRDefault="00D8319D" w:rsidP="00B46D58">
            <w:pPr>
              <w:widowControl w:val="0"/>
              <w:jc w:val="center"/>
              <w:rPr>
                <w:rFonts w:ascii="GHEA Grapalat" w:hAnsi="GHEA Grapalat"/>
                <w:b/>
              </w:rPr>
            </w:pPr>
          </w:p>
          <w:p w14:paraId="5B5AD325"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46630F47"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14DF2A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0662E509"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6743F43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34FDA7EB"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21FC1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5"/>
        <w:t>*</w:t>
      </w:r>
    </w:p>
    <w:p w14:paraId="174D6C3D"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3B361DDA" w14:textId="77777777" w:rsidTr="00680C65">
        <w:trPr>
          <w:trHeight w:val="305"/>
          <w:jc w:val="center"/>
        </w:trPr>
        <w:tc>
          <w:tcPr>
            <w:tcW w:w="15905" w:type="dxa"/>
            <w:gridSpan w:val="16"/>
          </w:tcPr>
          <w:p w14:paraId="103E25A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F9CC482" w14:textId="77777777" w:rsidTr="00680C65">
        <w:trPr>
          <w:trHeight w:val="747"/>
          <w:jc w:val="center"/>
        </w:trPr>
        <w:tc>
          <w:tcPr>
            <w:tcW w:w="1724" w:type="dxa"/>
            <w:vAlign w:val="center"/>
          </w:tcPr>
          <w:p w14:paraId="26240CE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501022E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1617029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0BCAD6BD"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6"/>
              <w:t>**</w:t>
            </w:r>
          </w:p>
        </w:tc>
      </w:tr>
      <w:tr w:rsidR="00B138F3" w:rsidRPr="00B138F3" w14:paraId="529278E1" w14:textId="77777777" w:rsidTr="00AB4EAB">
        <w:trPr>
          <w:trHeight w:val="594"/>
          <w:jc w:val="center"/>
        </w:trPr>
        <w:tc>
          <w:tcPr>
            <w:tcW w:w="1724" w:type="dxa"/>
          </w:tcPr>
          <w:p w14:paraId="3C2BA3BE" w14:textId="77777777" w:rsidR="00071D1C" w:rsidRPr="00B138F3" w:rsidRDefault="00071D1C" w:rsidP="00B46D58">
            <w:pPr>
              <w:widowControl w:val="0"/>
              <w:jc w:val="center"/>
              <w:rPr>
                <w:rFonts w:ascii="GHEA Grapalat" w:hAnsi="GHEA Grapalat"/>
                <w:sz w:val="16"/>
                <w:szCs w:val="16"/>
              </w:rPr>
            </w:pPr>
          </w:p>
        </w:tc>
        <w:tc>
          <w:tcPr>
            <w:tcW w:w="2155" w:type="dxa"/>
          </w:tcPr>
          <w:p w14:paraId="713574E1" w14:textId="77777777" w:rsidR="00071D1C" w:rsidRPr="00B138F3" w:rsidRDefault="00071D1C" w:rsidP="00B46D58">
            <w:pPr>
              <w:widowControl w:val="0"/>
              <w:jc w:val="center"/>
              <w:rPr>
                <w:rFonts w:ascii="GHEA Grapalat" w:hAnsi="GHEA Grapalat"/>
                <w:sz w:val="16"/>
                <w:szCs w:val="16"/>
              </w:rPr>
            </w:pPr>
          </w:p>
        </w:tc>
        <w:tc>
          <w:tcPr>
            <w:tcW w:w="1293" w:type="dxa"/>
          </w:tcPr>
          <w:p w14:paraId="2AD1D92B"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4F85232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41A29BE2"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16430B9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2520553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6471925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740712E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4E6C195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2414926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4440EF3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0A26694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7EA271A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38EF2D3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4AA5B80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F7978" w:rsidRPr="00B138F3" w14:paraId="55B07F38" w14:textId="77777777" w:rsidTr="00680C65">
        <w:trPr>
          <w:trHeight w:val="404"/>
          <w:jc w:val="center"/>
        </w:trPr>
        <w:tc>
          <w:tcPr>
            <w:tcW w:w="1724" w:type="dxa"/>
            <w:vAlign w:val="center"/>
          </w:tcPr>
          <w:p w14:paraId="58342561" w14:textId="27976673" w:rsidR="009F7978" w:rsidRPr="00680C65" w:rsidRDefault="009F7978" w:rsidP="009F7978">
            <w:pPr>
              <w:widowControl w:val="0"/>
              <w:jc w:val="center"/>
              <w:rPr>
                <w:rFonts w:ascii="GHEA Grapalat" w:hAnsi="GHEA Grapalat"/>
                <w:i/>
                <w:sz w:val="20"/>
                <w:szCs w:val="20"/>
              </w:rPr>
            </w:pPr>
            <w:r w:rsidRPr="00680C65">
              <w:rPr>
                <w:rFonts w:ascii="GHEA Grapalat" w:hAnsi="GHEA Grapalat" w:cs="Calibri"/>
                <w:i/>
                <w:sz w:val="20"/>
                <w:szCs w:val="20"/>
              </w:rPr>
              <w:t>1</w:t>
            </w:r>
          </w:p>
        </w:tc>
        <w:tc>
          <w:tcPr>
            <w:tcW w:w="2155" w:type="dxa"/>
            <w:vAlign w:val="center"/>
          </w:tcPr>
          <w:p w14:paraId="638AEBAE" w14:textId="764209D7" w:rsidR="009F7978" w:rsidRPr="00680C65" w:rsidRDefault="009F7978" w:rsidP="009F7978">
            <w:pPr>
              <w:widowControl w:val="0"/>
              <w:jc w:val="center"/>
              <w:rPr>
                <w:rFonts w:ascii="GHEA Grapalat" w:hAnsi="GHEA Grapalat"/>
                <w:i/>
                <w:sz w:val="20"/>
                <w:szCs w:val="20"/>
              </w:rPr>
            </w:pPr>
            <w:r w:rsidRPr="00680C65">
              <w:rPr>
                <w:rFonts w:ascii="GHEA Grapalat" w:hAnsi="GHEA Grapalat" w:cs="Calibri"/>
                <w:i/>
                <w:sz w:val="20"/>
                <w:szCs w:val="20"/>
              </w:rPr>
              <w:t>09411710/1</w:t>
            </w:r>
          </w:p>
        </w:tc>
        <w:tc>
          <w:tcPr>
            <w:tcW w:w="1293" w:type="dxa"/>
            <w:vAlign w:val="center"/>
          </w:tcPr>
          <w:p w14:paraId="5B2808EF" w14:textId="336FFD31" w:rsidR="009F7978" w:rsidRPr="00680C65" w:rsidRDefault="009F7978" w:rsidP="009F7978">
            <w:pPr>
              <w:jc w:val="center"/>
              <w:rPr>
                <w:rFonts w:ascii="GHEA Grapalat" w:hAnsi="GHEA Grapalat" w:cs="Arial"/>
                <w:i/>
                <w:color w:val="222222"/>
                <w:sz w:val="20"/>
                <w:szCs w:val="20"/>
              </w:rPr>
            </w:pPr>
            <w:r w:rsidRPr="00680C65">
              <w:rPr>
                <w:rStyle w:val="gmail-ezkurwreuab5ozgtqnkl"/>
                <w:rFonts w:ascii="GHEA Grapalat" w:hAnsi="GHEA Grapalat" w:cs="Arial"/>
                <w:i/>
                <w:color w:val="222222"/>
                <w:sz w:val="20"/>
                <w:szCs w:val="20"/>
              </w:rPr>
              <w:t>Сжатый</w:t>
            </w:r>
            <w:r w:rsidRPr="00680C65">
              <w:rPr>
                <w:rFonts w:ascii="GHEA Grapalat" w:hAnsi="GHEA Grapalat" w:cs="Arial"/>
                <w:i/>
                <w:color w:val="222222"/>
                <w:sz w:val="20"/>
                <w:szCs w:val="20"/>
              </w:rPr>
              <w:t xml:space="preserve"> </w:t>
            </w:r>
            <w:r w:rsidRPr="00680C65">
              <w:rPr>
                <w:rStyle w:val="gmail-ezkurwreuab5ozgtqnkl"/>
                <w:rFonts w:ascii="GHEA Grapalat" w:hAnsi="GHEA Grapalat" w:cs="Arial"/>
                <w:i/>
                <w:color w:val="222222"/>
                <w:sz w:val="20"/>
                <w:szCs w:val="20"/>
              </w:rPr>
              <w:t>природный</w:t>
            </w:r>
            <w:r w:rsidRPr="00680C65">
              <w:rPr>
                <w:rFonts w:ascii="GHEA Grapalat" w:hAnsi="GHEA Grapalat" w:cs="Arial"/>
                <w:i/>
                <w:color w:val="222222"/>
                <w:sz w:val="20"/>
                <w:szCs w:val="20"/>
              </w:rPr>
              <w:t xml:space="preserve"> </w:t>
            </w:r>
            <w:r w:rsidRPr="00680C65">
              <w:rPr>
                <w:rStyle w:val="gmail-ezkurwreuab5ozgtqnkl"/>
                <w:rFonts w:ascii="GHEA Grapalat" w:hAnsi="GHEA Grapalat" w:cs="Arial"/>
                <w:i/>
                <w:color w:val="222222"/>
                <w:sz w:val="20"/>
                <w:szCs w:val="20"/>
              </w:rPr>
              <w:t>газ</w:t>
            </w:r>
          </w:p>
          <w:p w14:paraId="63804C33" w14:textId="77777777" w:rsidR="009F7978" w:rsidRPr="00680C65" w:rsidRDefault="009F7978" w:rsidP="009F7978">
            <w:pPr>
              <w:widowControl w:val="0"/>
              <w:jc w:val="center"/>
              <w:rPr>
                <w:rFonts w:ascii="GHEA Grapalat" w:hAnsi="GHEA Grapalat"/>
                <w:i/>
                <w:sz w:val="20"/>
                <w:szCs w:val="20"/>
              </w:rPr>
            </w:pPr>
          </w:p>
        </w:tc>
        <w:tc>
          <w:tcPr>
            <w:tcW w:w="1007" w:type="dxa"/>
            <w:vAlign w:val="center"/>
          </w:tcPr>
          <w:p w14:paraId="4BF82023" w14:textId="13F2C0B3" w:rsidR="009F7978" w:rsidRPr="00B138F3" w:rsidRDefault="009F7978" w:rsidP="009F7978">
            <w:pPr>
              <w:widowControl w:val="0"/>
              <w:jc w:val="center"/>
              <w:rPr>
                <w:rFonts w:ascii="GHEA Grapalat" w:hAnsi="GHEA Grapalat"/>
                <w:sz w:val="16"/>
                <w:szCs w:val="16"/>
              </w:rPr>
            </w:pPr>
            <w:r w:rsidRPr="009C7AD2">
              <w:rPr>
                <w:rFonts w:ascii="Sylfaen" w:hAnsi="Sylfaen"/>
                <w:i/>
                <w:sz w:val="16"/>
                <w:szCs w:val="16"/>
                <w:lang w:val="pt-BR"/>
              </w:rPr>
              <w:t>%</w:t>
            </w:r>
          </w:p>
        </w:tc>
        <w:tc>
          <w:tcPr>
            <w:tcW w:w="1006" w:type="dxa"/>
            <w:vAlign w:val="center"/>
          </w:tcPr>
          <w:p w14:paraId="08F5AFDE" w14:textId="7908E567" w:rsidR="009F7978" w:rsidRPr="00B138F3" w:rsidRDefault="009F7978" w:rsidP="009F7978">
            <w:pPr>
              <w:widowControl w:val="0"/>
              <w:jc w:val="center"/>
              <w:rPr>
                <w:rFonts w:ascii="GHEA Grapalat" w:hAnsi="GHEA Grapalat"/>
                <w:sz w:val="16"/>
                <w:szCs w:val="16"/>
              </w:rPr>
            </w:pPr>
            <w:r w:rsidRPr="009C7AD2">
              <w:rPr>
                <w:rFonts w:ascii="Sylfaen" w:hAnsi="Sylfaen"/>
                <w:i/>
                <w:sz w:val="16"/>
                <w:szCs w:val="16"/>
                <w:lang w:val="pt-BR"/>
              </w:rPr>
              <w:t>%</w:t>
            </w:r>
          </w:p>
        </w:tc>
        <w:tc>
          <w:tcPr>
            <w:tcW w:w="718" w:type="dxa"/>
            <w:vAlign w:val="center"/>
          </w:tcPr>
          <w:p w14:paraId="54688042" w14:textId="1DAA0BFF"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lang w:val="pt-BR"/>
              </w:rPr>
              <w:t>%</w:t>
            </w:r>
          </w:p>
        </w:tc>
        <w:tc>
          <w:tcPr>
            <w:tcW w:w="861" w:type="dxa"/>
            <w:vAlign w:val="center"/>
          </w:tcPr>
          <w:p w14:paraId="480D4F0D" w14:textId="16665E45"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lang w:val="pt-BR"/>
              </w:rPr>
              <w:t>%</w:t>
            </w:r>
          </w:p>
        </w:tc>
        <w:tc>
          <w:tcPr>
            <w:tcW w:w="545" w:type="dxa"/>
            <w:vAlign w:val="center"/>
          </w:tcPr>
          <w:p w14:paraId="419E6EDA" w14:textId="29467BBB"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lang w:val="pt-BR"/>
              </w:rPr>
              <w:t>%</w:t>
            </w:r>
          </w:p>
        </w:tc>
        <w:tc>
          <w:tcPr>
            <w:tcW w:w="606" w:type="dxa"/>
            <w:vAlign w:val="center"/>
          </w:tcPr>
          <w:p w14:paraId="760F85D2" w14:textId="3E042D78"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lang w:val="pt-BR"/>
              </w:rPr>
              <w:t>%</w:t>
            </w:r>
          </w:p>
        </w:tc>
        <w:tc>
          <w:tcPr>
            <w:tcW w:w="718" w:type="dxa"/>
            <w:vAlign w:val="center"/>
          </w:tcPr>
          <w:p w14:paraId="4C8DC751" w14:textId="7620035A"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lang w:val="pt-BR"/>
              </w:rPr>
              <w:t>%</w:t>
            </w:r>
          </w:p>
        </w:tc>
        <w:tc>
          <w:tcPr>
            <w:tcW w:w="854" w:type="dxa"/>
            <w:vAlign w:val="center"/>
          </w:tcPr>
          <w:p w14:paraId="76245C58" w14:textId="080A4506"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rPr>
              <w:t>30</w:t>
            </w:r>
            <w:r w:rsidRPr="009C7AD2">
              <w:rPr>
                <w:rFonts w:ascii="Sylfaen" w:hAnsi="Sylfaen"/>
                <w:i/>
                <w:sz w:val="16"/>
                <w:szCs w:val="16"/>
                <w:lang w:val="pt-BR"/>
              </w:rPr>
              <w:t xml:space="preserve"> %</w:t>
            </w:r>
          </w:p>
        </w:tc>
        <w:tc>
          <w:tcPr>
            <w:tcW w:w="868" w:type="dxa"/>
            <w:vAlign w:val="center"/>
          </w:tcPr>
          <w:p w14:paraId="6BF787B7" w14:textId="5634E507"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rPr>
              <w:t>45</w:t>
            </w:r>
            <w:r w:rsidRPr="009C7AD2">
              <w:rPr>
                <w:rFonts w:ascii="Sylfaen" w:hAnsi="Sylfaen"/>
                <w:i/>
                <w:sz w:val="16"/>
                <w:szCs w:val="16"/>
                <w:lang w:val="pt-BR"/>
              </w:rPr>
              <w:t xml:space="preserve"> %</w:t>
            </w:r>
          </w:p>
        </w:tc>
        <w:tc>
          <w:tcPr>
            <w:tcW w:w="861" w:type="dxa"/>
            <w:vAlign w:val="center"/>
          </w:tcPr>
          <w:p w14:paraId="121E591D" w14:textId="16E4DC47"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rPr>
              <w:t>60</w:t>
            </w:r>
            <w:r w:rsidRPr="009C7AD2">
              <w:rPr>
                <w:rFonts w:ascii="Sylfaen" w:hAnsi="Sylfaen"/>
                <w:i/>
                <w:sz w:val="16"/>
                <w:szCs w:val="16"/>
                <w:lang w:val="pt-BR"/>
              </w:rPr>
              <w:t xml:space="preserve"> %</w:t>
            </w:r>
          </w:p>
        </w:tc>
        <w:tc>
          <w:tcPr>
            <w:tcW w:w="1007" w:type="dxa"/>
            <w:vAlign w:val="center"/>
          </w:tcPr>
          <w:p w14:paraId="314D7B16" w14:textId="7D874083"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rPr>
              <w:t>75</w:t>
            </w:r>
            <w:r w:rsidRPr="009C7AD2">
              <w:rPr>
                <w:rFonts w:ascii="Sylfaen" w:hAnsi="Sylfaen"/>
                <w:i/>
                <w:sz w:val="16"/>
                <w:szCs w:val="16"/>
                <w:lang w:val="pt-BR"/>
              </w:rPr>
              <w:t xml:space="preserve"> %</w:t>
            </w:r>
          </w:p>
        </w:tc>
        <w:tc>
          <w:tcPr>
            <w:tcW w:w="861" w:type="dxa"/>
            <w:vAlign w:val="center"/>
          </w:tcPr>
          <w:p w14:paraId="0477D4C3" w14:textId="754092CE" w:rsidR="009F7978" w:rsidRPr="00B138F3" w:rsidRDefault="009F7978" w:rsidP="009F7978">
            <w:pPr>
              <w:widowControl w:val="0"/>
              <w:jc w:val="center"/>
              <w:rPr>
                <w:rFonts w:ascii="GHEA Grapalat" w:hAnsi="GHEA Grapalat" w:cs="Arial"/>
                <w:sz w:val="16"/>
                <w:szCs w:val="16"/>
              </w:rPr>
            </w:pPr>
            <w:r w:rsidRPr="009C7AD2">
              <w:rPr>
                <w:rFonts w:ascii="Sylfaen" w:hAnsi="Sylfaen"/>
                <w:i/>
                <w:sz w:val="16"/>
                <w:szCs w:val="16"/>
                <w:lang w:val="hy-AM"/>
              </w:rPr>
              <w:t>100</w:t>
            </w:r>
            <w:r w:rsidRPr="009C7AD2">
              <w:rPr>
                <w:rFonts w:ascii="Sylfaen" w:hAnsi="Sylfaen"/>
                <w:i/>
                <w:sz w:val="16"/>
                <w:szCs w:val="16"/>
                <w:lang w:val="pt-BR"/>
              </w:rPr>
              <w:t xml:space="preserve"> %</w:t>
            </w:r>
          </w:p>
        </w:tc>
        <w:tc>
          <w:tcPr>
            <w:tcW w:w="821" w:type="dxa"/>
            <w:vAlign w:val="center"/>
          </w:tcPr>
          <w:p w14:paraId="0429E12F" w14:textId="22EEC07D" w:rsidR="009F7978" w:rsidRPr="00B138F3" w:rsidRDefault="009F7978" w:rsidP="009F7978">
            <w:pPr>
              <w:widowControl w:val="0"/>
              <w:jc w:val="center"/>
              <w:rPr>
                <w:rFonts w:ascii="GHEA Grapalat" w:hAnsi="GHEA Grapalat"/>
                <w:b/>
                <w:sz w:val="16"/>
                <w:szCs w:val="16"/>
              </w:rPr>
            </w:pPr>
            <w:r w:rsidRPr="009C7AD2">
              <w:rPr>
                <w:rFonts w:ascii="Sylfaen" w:hAnsi="Sylfaen"/>
                <w:b/>
                <w:i/>
                <w:sz w:val="16"/>
                <w:szCs w:val="16"/>
                <w:lang w:val="hy-AM"/>
              </w:rPr>
              <w:t>100</w:t>
            </w:r>
            <w:r w:rsidRPr="009C7AD2">
              <w:rPr>
                <w:rFonts w:ascii="Sylfaen" w:hAnsi="Sylfaen"/>
                <w:b/>
                <w:i/>
                <w:sz w:val="16"/>
                <w:szCs w:val="16"/>
                <w:lang w:val="pt-BR"/>
              </w:rPr>
              <w:t xml:space="preserve"> %</w:t>
            </w:r>
          </w:p>
        </w:tc>
      </w:tr>
    </w:tbl>
    <w:p w14:paraId="6F0D7B8E"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A0CAF27" w14:textId="77777777" w:rsidTr="00E22E51">
        <w:trPr>
          <w:jc w:val="center"/>
        </w:trPr>
        <w:tc>
          <w:tcPr>
            <w:tcW w:w="4536" w:type="dxa"/>
          </w:tcPr>
          <w:p w14:paraId="7349EC3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F82770"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C0DE0B5"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B7264A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7E8D5ABF" w14:textId="77777777" w:rsidR="00071D1C" w:rsidRPr="00B138F3" w:rsidRDefault="00071D1C" w:rsidP="00B46D58">
            <w:pPr>
              <w:widowControl w:val="0"/>
              <w:spacing w:after="160"/>
              <w:jc w:val="center"/>
              <w:rPr>
                <w:rFonts w:ascii="GHEA Grapalat" w:hAnsi="GHEA Grapalat"/>
              </w:rPr>
            </w:pPr>
          </w:p>
        </w:tc>
        <w:tc>
          <w:tcPr>
            <w:tcW w:w="4343" w:type="dxa"/>
          </w:tcPr>
          <w:p w14:paraId="0FDF550A" w14:textId="77777777" w:rsidR="00071D1C" w:rsidRPr="008E4947" w:rsidRDefault="00071D1C" w:rsidP="00B46D58">
            <w:pPr>
              <w:widowControl w:val="0"/>
              <w:spacing w:after="160"/>
              <w:jc w:val="center"/>
              <w:rPr>
                <w:rFonts w:ascii="GHEA Grapalat" w:hAnsi="GHEA Grapalat" w:cs="Sylfaen"/>
                <w:b/>
                <w:bCs/>
                <w:lang w:val="en-US"/>
              </w:rPr>
            </w:pPr>
            <w:r w:rsidRPr="00B138F3">
              <w:rPr>
                <w:rFonts w:ascii="GHEA Grapalat" w:hAnsi="GHEA Grapalat"/>
                <w:b/>
              </w:rPr>
              <w:t>ПРОДАВЕЦ</w:t>
            </w:r>
          </w:p>
          <w:p w14:paraId="05CE19A8"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EBAFE46"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6B99EC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3A83F0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88639B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0621E3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F2D146B"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7136F4D8" w14:textId="77777777" w:rsidTr="007A2020">
        <w:trPr>
          <w:tblCellSpacing w:w="7" w:type="dxa"/>
          <w:jc w:val="center"/>
        </w:trPr>
        <w:tc>
          <w:tcPr>
            <w:tcW w:w="0" w:type="auto"/>
            <w:vAlign w:val="center"/>
          </w:tcPr>
          <w:p w14:paraId="6F7525CF"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7C38675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AE1593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52292A8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1051BE83"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2B065AE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DDAAD1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92FC67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8DCAA8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486CFD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2E03A0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6F1E1C7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645BFDB9" w14:textId="77777777" w:rsidR="0038400D" w:rsidRPr="00B138F3" w:rsidRDefault="0038400D" w:rsidP="00B46D58">
      <w:pPr>
        <w:widowControl w:val="0"/>
        <w:spacing w:after="160"/>
        <w:ind w:firstLine="375"/>
        <w:rPr>
          <w:rFonts w:ascii="GHEA Grapalat" w:hAnsi="GHEA Grapalat"/>
          <w:iCs/>
        </w:rPr>
      </w:pPr>
    </w:p>
    <w:p w14:paraId="38219AC4"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7C3B350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66D6579"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2DDA7B0C"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31AF35A8"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9AA2DA6"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0A5F4F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79B2D83A"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D1E33FD"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32B13A20" w14:textId="77777777" w:rsidTr="00AB4EAB">
        <w:trPr>
          <w:jc w:val="center"/>
        </w:trPr>
        <w:tc>
          <w:tcPr>
            <w:tcW w:w="442" w:type="dxa"/>
            <w:vMerge w:val="restart"/>
            <w:shd w:val="clear" w:color="auto" w:fill="auto"/>
            <w:vAlign w:val="center"/>
          </w:tcPr>
          <w:p w14:paraId="6ABD4D2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B457548"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C56D814" w14:textId="77777777" w:rsidTr="00AB4EAB">
        <w:trPr>
          <w:jc w:val="center"/>
        </w:trPr>
        <w:tc>
          <w:tcPr>
            <w:tcW w:w="442" w:type="dxa"/>
            <w:vMerge/>
            <w:shd w:val="clear" w:color="auto" w:fill="auto"/>
          </w:tcPr>
          <w:p w14:paraId="540FB7E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A0F61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3B0DEFA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0AFAA3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E21E3F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45322D80"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310873FF"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33B84D5" w14:textId="77777777" w:rsidTr="00AB4EAB">
        <w:trPr>
          <w:trHeight w:val="1105"/>
          <w:jc w:val="center"/>
        </w:trPr>
        <w:tc>
          <w:tcPr>
            <w:tcW w:w="442" w:type="dxa"/>
            <w:vMerge/>
            <w:tcBorders>
              <w:bottom w:val="single" w:sz="4" w:space="0" w:color="auto"/>
            </w:tcBorders>
            <w:shd w:val="clear" w:color="auto" w:fill="auto"/>
          </w:tcPr>
          <w:p w14:paraId="1AAC33F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B521CC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827429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15330A4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21D20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26C144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75251B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C14B6B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1B3366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D4FF6D3" w14:textId="77777777" w:rsidTr="00AB4EAB">
        <w:trPr>
          <w:jc w:val="center"/>
        </w:trPr>
        <w:tc>
          <w:tcPr>
            <w:tcW w:w="442" w:type="dxa"/>
            <w:shd w:val="clear" w:color="auto" w:fill="auto"/>
            <w:vAlign w:val="center"/>
          </w:tcPr>
          <w:p w14:paraId="3D63B0A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347DB9C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64C2A4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42FFE29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6DA4255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D39C28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3BE80D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04BA5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1232BB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67FB424F" w14:textId="77777777" w:rsidTr="00AB4EAB">
        <w:trPr>
          <w:jc w:val="center"/>
        </w:trPr>
        <w:tc>
          <w:tcPr>
            <w:tcW w:w="442" w:type="dxa"/>
            <w:shd w:val="clear" w:color="auto" w:fill="auto"/>
          </w:tcPr>
          <w:p w14:paraId="3FBCC8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485595B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165E5D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D22FE6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028685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DC5991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208E399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0B43E53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6BD51E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2D2BD087" w14:textId="77777777" w:rsidR="0038400D" w:rsidRPr="00B138F3" w:rsidRDefault="0038400D" w:rsidP="00B46D58">
      <w:pPr>
        <w:widowControl w:val="0"/>
        <w:spacing w:after="160"/>
        <w:ind w:firstLine="375"/>
        <w:jc w:val="both"/>
        <w:rPr>
          <w:rFonts w:ascii="GHEA Grapalat" w:hAnsi="GHEA Grapalat" w:cs="Arial"/>
          <w:iCs/>
          <w:lang w:val="en-US"/>
        </w:rPr>
      </w:pPr>
    </w:p>
    <w:p w14:paraId="04EBA03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E6F0BCA"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658B055" w14:textId="77777777" w:rsidTr="007A2020">
        <w:trPr>
          <w:trHeight w:val="266"/>
          <w:tblCellSpacing w:w="7" w:type="dxa"/>
          <w:jc w:val="center"/>
        </w:trPr>
        <w:tc>
          <w:tcPr>
            <w:tcW w:w="0" w:type="auto"/>
            <w:vAlign w:val="center"/>
          </w:tcPr>
          <w:p w14:paraId="6524371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3962977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610E81A0" w14:textId="77777777" w:rsidTr="007A2020">
        <w:trPr>
          <w:trHeight w:val="473"/>
          <w:tblCellSpacing w:w="7" w:type="dxa"/>
          <w:jc w:val="center"/>
        </w:trPr>
        <w:tc>
          <w:tcPr>
            <w:tcW w:w="0" w:type="auto"/>
            <w:vAlign w:val="center"/>
          </w:tcPr>
          <w:p w14:paraId="63715E0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F3138BE"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5A90B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36E7F1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29A1E948" w14:textId="77777777" w:rsidTr="007A2020">
        <w:trPr>
          <w:trHeight w:val="503"/>
          <w:tblCellSpacing w:w="7" w:type="dxa"/>
          <w:jc w:val="center"/>
        </w:trPr>
        <w:tc>
          <w:tcPr>
            <w:tcW w:w="0" w:type="auto"/>
            <w:vAlign w:val="center"/>
          </w:tcPr>
          <w:p w14:paraId="048FC30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1A39863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BDF897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9A9294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4597B523" w14:textId="77777777" w:rsidTr="007A2020">
        <w:trPr>
          <w:trHeight w:val="281"/>
          <w:tblCellSpacing w:w="7" w:type="dxa"/>
          <w:jc w:val="center"/>
        </w:trPr>
        <w:tc>
          <w:tcPr>
            <w:tcW w:w="0" w:type="auto"/>
            <w:vAlign w:val="center"/>
          </w:tcPr>
          <w:p w14:paraId="437F2A2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07FE59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80CCD0A" w14:textId="77777777" w:rsidR="00196F14" w:rsidRPr="00B138F3" w:rsidRDefault="00196F14" w:rsidP="00B46D58">
      <w:pPr>
        <w:widowControl w:val="0"/>
        <w:spacing w:after="160"/>
        <w:jc w:val="right"/>
        <w:rPr>
          <w:rFonts w:ascii="GHEA Grapalat" w:hAnsi="GHEA Grapalat" w:cs="Sylfaen"/>
          <w:b/>
        </w:rPr>
      </w:pPr>
    </w:p>
    <w:p w14:paraId="4E22EF52"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D43EBD7"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1BB62C9"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2CC97E0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48F4B78C"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6F324A0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774DE186"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01D1D7E1"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6A53928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3282873"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6A476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7E54AC39"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15FF78D"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9A8A4FB"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8EF005E"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5CDF2F8"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90EAC9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3EDDBAE"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71191A1"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80CAB2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76BE20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3000A41"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3961A96"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0869E19"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480BA4F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0C9E754"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CBC4661"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DE4A7F0" w14:textId="77777777" w:rsidR="00071D1C" w:rsidRPr="00B138F3" w:rsidRDefault="00071D1C" w:rsidP="00B46D58">
            <w:pPr>
              <w:widowControl w:val="0"/>
              <w:spacing w:after="120"/>
              <w:jc w:val="center"/>
              <w:rPr>
                <w:rFonts w:ascii="GHEA Grapalat" w:hAnsi="GHEA Grapalat" w:cs="Sylfaen"/>
                <w:sz w:val="20"/>
                <w:szCs w:val="20"/>
              </w:rPr>
            </w:pPr>
          </w:p>
        </w:tc>
      </w:tr>
    </w:tbl>
    <w:p w14:paraId="01C363AF"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3FD3D18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3C1A9857" w14:textId="77777777" w:rsidR="00B138F3" w:rsidRDefault="00B138F3" w:rsidP="00B138F3">
      <w:pPr>
        <w:rPr>
          <w:rFonts w:ascii="GHEA Grapalat" w:hAnsi="GHEA Grapalat"/>
        </w:rPr>
      </w:pPr>
      <w:r>
        <w:rPr>
          <w:rFonts w:ascii="GHEA Grapalat" w:hAnsi="GHEA Grapalat"/>
        </w:rPr>
        <w:t xml:space="preserve">                                                       </w:t>
      </w:r>
    </w:p>
    <w:p w14:paraId="6353201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0702EE1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14:paraId="196CBDA6" w14:textId="77777777" w:rsidTr="007072C5">
        <w:tc>
          <w:tcPr>
            <w:tcW w:w="4450" w:type="dxa"/>
          </w:tcPr>
          <w:p w14:paraId="1673E89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7AF416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BB449D1"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4E80BFD3"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4DD212A7" w14:textId="77777777" w:rsidTr="00E22E51">
        <w:trPr>
          <w:tblCellSpacing w:w="7" w:type="dxa"/>
          <w:jc w:val="center"/>
        </w:trPr>
        <w:tc>
          <w:tcPr>
            <w:tcW w:w="0" w:type="auto"/>
            <w:vAlign w:val="center"/>
          </w:tcPr>
          <w:p w14:paraId="3C4BE6E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46E52EC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6140C82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D4C93E3"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EE6B977" w14:textId="77777777" w:rsidTr="00E22E51">
        <w:trPr>
          <w:tblCellSpacing w:w="7" w:type="dxa"/>
          <w:jc w:val="center"/>
        </w:trPr>
        <w:tc>
          <w:tcPr>
            <w:tcW w:w="0" w:type="auto"/>
            <w:vAlign w:val="center"/>
          </w:tcPr>
          <w:p w14:paraId="0F226A6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659EF0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333BD0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2E88FE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4465C473"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C944C" w14:textId="77777777" w:rsidR="005D38E1" w:rsidRDefault="005D38E1">
      <w:r>
        <w:separator/>
      </w:r>
    </w:p>
  </w:endnote>
  <w:endnote w:type="continuationSeparator" w:id="0">
    <w:p w14:paraId="77698882" w14:textId="77777777" w:rsidR="005D38E1" w:rsidRDefault="005D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6408D6A7" w14:textId="77777777" w:rsidR="00BB6319" w:rsidRPr="00C861E9" w:rsidRDefault="00BB631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F508B">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B0700" w14:textId="77777777" w:rsidR="005D38E1" w:rsidRDefault="005D38E1">
      <w:r>
        <w:separator/>
      </w:r>
    </w:p>
  </w:footnote>
  <w:footnote w:type="continuationSeparator" w:id="0">
    <w:p w14:paraId="14870291" w14:textId="77777777" w:rsidR="005D38E1" w:rsidRDefault="005D38E1">
      <w:r>
        <w:continuationSeparator/>
      </w:r>
    </w:p>
  </w:footnote>
  <w:footnote w:id="1">
    <w:p w14:paraId="185647AD" w14:textId="77777777" w:rsidR="00BB6319" w:rsidRPr="00ED3BA4" w:rsidRDefault="00BB6319"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41087E21" w14:textId="77777777" w:rsidR="00BB6319" w:rsidRPr="008842CE" w:rsidRDefault="00BB6319"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DDBA05C" w14:textId="77777777" w:rsidR="00BB6319" w:rsidRPr="00541313" w:rsidRDefault="00BB6319"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DA3EA99" w14:textId="77777777" w:rsidR="00BB6319" w:rsidRPr="00DB4FE3" w:rsidRDefault="00BB6319"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446BCF1E" w14:textId="77777777" w:rsidR="00BB6319" w:rsidRPr="00DB4FE3" w:rsidRDefault="00BB6319"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14:paraId="76F57C26" w14:textId="77777777" w:rsidR="00BB6319" w:rsidRDefault="00BB6319"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42A8BE3B" w14:textId="77777777" w:rsidR="00BB6319" w:rsidRPr="00D3436F" w:rsidRDefault="00BB6319"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E96C429" w14:textId="77777777" w:rsidR="00BB6319" w:rsidRPr="008842CE" w:rsidRDefault="00BB6319" w:rsidP="001831C4">
      <w:pPr>
        <w:pStyle w:val="af2"/>
        <w:widowControl w:val="0"/>
        <w:jc w:val="both"/>
        <w:rPr>
          <w:rFonts w:ascii="GHEA Grapalat" w:hAnsi="GHEA Grapalat"/>
          <w:lang w:val="af-ZA"/>
        </w:rPr>
      </w:pPr>
    </w:p>
    <w:p w14:paraId="58F033DB" w14:textId="77777777" w:rsidR="00BB6319" w:rsidRPr="008842CE" w:rsidRDefault="00BB6319" w:rsidP="008842CE">
      <w:pPr>
        <w:pStyle w:val="af2"/>
        <w:widowControl w:val="0"/>
        <w:jc w:val="both"/>
        <w:rPr>
          <w:rFonts w:ascii="GHEA Grapalat" w:hAnsi="GHEA Grapalat"/>
          <w:lang w:val="af-ZA"/>
        </w:rPr>
      </w:pPr>
    </w:p>
  </w:footnote>
  <w:footnote w:id="4">
    <w:p w14:paraId="12024608" w14:textId="77777777" w:rsidR="00BB6319" w:rsidRPr="00CD6B60" w:rsidRDefault="00BB6319"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C4562D7" w14:textId="77777777" w:rsidR="00BB6319" w:rsidRPr="00CD6B60" w:rsidRDefault="00BB631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CEDCC51" w14:textId="77777777" w:rsidR="00BB6319" w:rsidRPr="00CD6B60" w:rsidRDefault="00BB631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9C3FCCB" w14:textId="77777777" w:rsidR="00BB6319" w:rsidRPr="00CD6B60" w:rsidRDefault="00BB6319"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0EC5C886" w14:textId="77777777" w:rsidR="00BB6319" w:rsidRPr="00CA2B01" w:rsidRDefault="00BB6319"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4AA68D0" w14:textId="77777777" w:rsidR="00BB6319" w:rsidRPr="00CA2B01" w:rsidRDefault="00BB6319"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2883CCE1" w14:textId="77777777" w:rsidR="00BB6319" w:rsidRPr="00CA2B01" w:rsidRDefault="00BB6319"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63579AFE" w14:textId="77777777" w:rsidR="00BB6319" w:rsidRPr="0034222E" w:rsidDel="00932115" w:rsidRDefault="00BB6319" w:rsidP="00AF1F59">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7">
    <w:p w14:paraId="32E1F883" w14:textId="77777777" w:rsidR="00BB6319" w:rsidRPr="00D3436F" w:rsidRDefault="00BB6319"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078532" w14:textId="77777777" w:rsidR="00BB6319" w:rsidRPr="000811C1" w:rsidRDefault="00BB6319">
      <w:pPr>
        <w:pStyle w:val="af2"/>
        <w:rPr>
          <w:rFonts w:asciiTheme="minorHAnsi" w:hAnsiTheme="minorHAnsi"/>
        </w:rPr>
      </w:pPr>
    </w:p>
  </w:footnote>
  <w:footnote w:id="8">
    <w:p w14:paraId="158D8D35" w14:textId="77777777" w:rsidR="00BB6319" w:rsidRPr="002C2499" w:rsidRDefault="00BB6319"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26EED03" w14:textId="77777777" w:rsidR="00BB6319" w:rsidRPr="000811C1" w:rsidRDefault="00BB6319">
      <w:pPr>
        <w:pStyle w:val="af2"/>
        <w:rPr>
          <w:rFonts w:asciiTheme="minorHAnsi" w:hAnsiTheme="minorHAnsi"/>
        </w:rPr>
      </w:pPr>
    </w:p>
  </w:footnote>
  <w:footnote w:id="9">
    <w:p w14:paraId="2487863A" w14:textId="77777777" w:rsidR="00BB6319" w:rsidRPr="00FE2AA4" w:rsidRDefault="00BB631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7E35158A" w14:textId="77777777" w:rsidR="00BB6319" w:rsidRPr="008842CE" w:rsidRDefault="00BB631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588515B" w14:textId="77777777" w:rsidR="00BB6319" w:rsidRPr="000811C1" w:rsidRDefault="00BB6319">
      <w:pPr>
        <w:pStyle w:val="af2"/>
        <w:rPr>
          <w:lang w:val="af-ZA"/>
        </w:rPr>
      </w:pPr>
    </w:p>
  </w:footnote>
  <w:footnote w:id="11">
    <w:p w14:paraId="69A60492" w14:textId="77777777" w:rsidR="00BB6319" w:rsidRDefault="00BB6319" w:rsidP="00636142">
      <w:pPr>
        <w:pStyle w:val="af2"/>
        <w:jc w:val="both"/>
        <w:rPr>
          <w:rFonts w:ascii="GHEA Grapalat" w:hAnsi="GHEA Grapalat"/>
          <w:i/>
          <w:lang w:val="hy-AM"/>
        </w:rPr>
      </w:pPr>
    </w:p>
    <w:p w14:paraId="210A4030" w14:textId="77777777" w:rsidR="00BB6319" w:rsidRPr="002227A9" w:rsidRDefault="00BB6319"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14D418A" w14:textId="77777777" w:rsidR="00BB6319" w:rsidRPr="00636142" w:rsidRDefault="00BB6319"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2BD80547" w14:textId="77777777" w:rsidR="00BB6319" w:rsidRPr="0092041F" w:rsidRDefault="00BB6319"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4F4CD6" w14:textId="77777777" w:rsidR="00BB6319" w:rsidRPr="0092041F" w:rsidRDefault="00BB6319" w:rsidP="00C67FAB">
      <w:pPr>
        <w:pStyle w:val="af2"/>
        <w:jc w:val="both"/>
        <w:rPr>
          <w:rFonts w:ascii="GHEA Grapalat" w:hAnsi="GHEA Grapalat"/>
          <w:i/>
        </w:rPr>
      </w:pPr>
    </w:p>
  </w:footnote>
  <w:footnote w:id="12">
    <w:p w14:paraId="124371A1" w14:textId="77777777" w:rsidR="00BB6319" w:rsidRPr="004A4643" w:rsidRDefault="00BB6319"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14:paraId="406AF6B2" w14:textId="77777777" w:rsidR="00BB6319" w:rsidRPr="008E4439" w:rsidRDefault="00BB631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286CFE5" w14:textId="77777777" w:rsidR="00BB6319" w:rsidRPr="000811C1" w:rsidRDefault="00BB6319" w:rsidP="0027573B">
      <w:pPr>
        <w:pStyle w:val="af2"/>
        <w:rPr>
          <w:rFonts w:ascii="Sylfaen" w:hAnsi="Sylfaen"/>
          <w:sz w:val="18"/>
          <w:szCs w:val="18"/>
        </w:rPr>
      </w:pPr>
    </w:p>
  </w:footnote>
  <w:footnote w:id="14">
    <w:p w14:paraId="68E27E19" w14:textId="77777777" w:rsidR="00BB6319" w:rsidRPr="00A31673" w:rsidRDefault="00BB631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540C733A" w14:textId="77777777" w:rsidR="00BB6319" w:rsidRPr="00DE7706" w:rsidRDefault="00BB631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203D688B" w14:textId="77777777" w:rsidR="00BB6319" w:rsidRPr="008416BA" w:rsidRDefault="00BB6319"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EE05D28" w14:textId="77777777" w:rsidR="00BB6319" w:rsidRDefault="00BB6319" w:rsidP="006B3E56">
      <w:pPr>
        <w:jc w:val="both"/>
      </w:pPr>
    </w:p>
    <w:p w14:paraId="3062BE5E" w14:textId="77777777" w:rsidR="00637230" w:rsidRPr="008B70EB" w:rsidRDefault="00BB6319" w:rsidP="00637230">
      <w:pPr>
        <w:jc w:val="both"/>
        <w:rPr>
          <w:rFonts w:ascii="GHEA Grapalat" w:hAnsi="GHEA Grapalat"/>
          <w:i/>
          <w:sz w:val="20"/>
          <w:szCs w:val="20"/>
        </w:rPr>
      </w:pPr>
      <w:r w:rsidRPr="008B70EB">
        <w:rPr>
          <w:rFonts w:ascii="GHEA Grapalat" w:hAnsi="GHEA Grapalat"/>
          <w:i/>
          <w:sz w:val="20"/>
          <w:szCs w:val="20"/>
        </w:rPr>
        <w:t xml:space="preserve">** </w:t>
      </w:r>
      <w:r w:rsidR="00637230" w:rsidRPr="008B70EB">
        <w:rPr>
          <w:rFonts w:ascii="GHEA Grapalat" w:hAnsi="GHEA Grapalat"/>
          <w:i/>
          <w:sz w:val="20"/>
          <w:szCs w:val="20"/>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72DF949" w14:textId="77777777" w:rsidR="00637230" w:rsidRPr="008B70EB" w:rsidRDefault="00637230"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008B70EB">
        <w:rPr>
          <w:rFonts w:ascii="GHEA Grapalat" w:hAnsi="GHEA Grapalat"/>
          <w:i/>
          <w:sz w:val="20"/>
          <w:szCs w:val="20"/>
        </w:rPr>
        <w:t>2</w:t>
      </w:r>
      <w:r w:rsidRPr="008B70EB">
        <w:rPr>
          <w:rFonts w:ascii="GHEA Grapalat" w:hAnsi="GHEA Grapalat"/>
          <w:i/>
          <w:sz w:val="20"/>
          <w:szCs w:val="20"/>
        </w:rPr>
        <w:t>";</w:t>
      </w:r>
    </w:p>
    <w:p w14:paraId="19C136E5" w14:textId="77777777" w:rsidR="00637230" w:rsidRPr="008B70EB" w:rsidRDefault="00637230"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463ACB6" w14:textId="77777777" w:rsidR="00BB6319" w:rsidRDefault="00BB6319" w:rsidP="00637230">
      <w:pPr>
        <w:jc w:val="both"/>
        <w:rPr>
          <w:rFonts w:asciiTheme="minorHAnsi" w:hAnsiTheme="minorHAnsi"/>
          <w:lang w:val="af-ZA"/>
        </w:rPr>
      </w:pPr>
    </w:p>
  </w:footnote>
  <w:footnote w:id="17">
    <w:p w14:paraId="3417FC1D" w14:textId="77777777" w:rsidR="00BB6319" w:rsidRPr="00D3436F" w:rsidRDefault="00BB631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72FA4C0" w14:textId="77777777" w:rsidR="00BB6319" w:rsidRPr="00D3436F" w:rsidRDefault="00BB6319">
      <w:pPr>
        <w:pStyle w:val="af2"/>
        <w:rPr>
          <w:lang w:val="es-ES"/>
        </w:rPr>
      </w:pPr>
    </w:p>
  </w:footnote>
  <w:footnote w:id="18">
    <w:p w14:paraId="19D026C7" w14:textId="77777777" w:rsidR="00BB6319" w:rsidRPr="00217344" w:rsidRDefault="00BB631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16C6FA4" w14:textId="77777777" w:rsidR="00BB6319" w:rsidRPr="00217344" w:rsidRDefault="00BB6319"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1803CE22" w14:textId="77777777" w:rsidR="00BB6319" w:rsidRPr="00217344" w:rsidRDefault="00BB6319"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0BBD9921" w14:textId="77777777" w:rsidR="00CE36D7" w:rsidRPr="00217344" w:rsidRDefault="00CE36D7" w:rsidP="00CE36D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45A967A8" w14:textId="77777777" w:rsidR="00BB6319" w:rsidRPr="00217344" w:rsidRDefault="00BB6319"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74913EE7" w14:textId="77777777" w:rsidR="00BB6319" w:rsidRPr="008842CE" w:rsidRDefault="00BB631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32707F4" w14:textId="77777777" w:rsidR="00BB6319" w:rsidRDefault="00BB6319" w:rsidP="00D3436F">
      <w:pPr>
        <w:pStyle w:val="af2"/>
        <w:widowControl w:val="0"/>
        <w:jc w:val="both"/>
        <w:rPr>
          <w:ins w:id="5"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68BBA3" w14:textId="77777777" w:rsidR="00232E31" w:rsidRPr="00F21C0D" w:rsidRDefault="00232E31" w:rsidP="00D3436F">
      <w:pPr>
        <w:pStyle w:val="af2"/>
        <w:widowControl w:val="0"/>
        <w:jc w:val="both"/>
        <w:rPr>
          <w:lang w:val="hy-AM"/>
        </w:rPr>
      </w:pPr>
    </w:p>
  </w:footnote>
  <w:footnote w:id="25">
    <w:p w14:paraId="4BF32532" w14:textId="77777777" w:rsidR="00BB6319" w:rsidRDefault="00BB631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E6DCD9" w14:textId="77777777" w:rsidR="00251F9C" w:rsidRDefault="00251F9C" w:rsidP="005E52ED">
      <w:pPr>
        <w:pStyle w:val="af2"/>
        <w:widowControl w:val="0"/>
        <w:jc w:val="both"/>
        <w:rPr>
          <w:rFonts w:ascii="GHEA Grapalat" w:hAnsi="GHEA Grapalat"/>
          <w:i/>
        </w:rPr>
      </w:pPr>
    </w:p>
    <w:p w14:paraId="38B35EC1" w14:textId="77777777" w:rsidR="00251F9C" w:rsidRDefault="00251F9C" w:rsidP="005E52ED">
      <w:pPr>
        <w:pStyle w:val="af2"/>
        <w:widowControl w:val="0"/>
        <w:jc w:val="both"/>
        <w:rPr>
          <w:rFonts w:ascii="GHEA Grapalat" w:hAnsi="GHEA Grapalat"/>
          <w:i/>
        </w:rPr>
      </w:pPr>
    </w:p>
    <w:p w14:paraId="5446D77F" w14:textId="77777777" w:rsidR="00251F9C" w:rsidRPr="00EB336B" w:rsidRDefault="00251F9C"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CC6049E" w14:textId="77777777" w:rsidR="00BB6319" w:rsidRPr="00D3436F" w:rsidRDefault="00BB6319">
      <w:pPr>
        <w:pStyle w:val="af2"/>
        <w:rPr>
          <w:lang w:val="hy-AM"/>
        </w:rPr>
      </w:pPr>
    </w:p>
  </w:footnote>
  <w:footnote w:id="26">
    <w:p w14:paraId="13AC074E" w14:textId="77777777" w:rsidR="00BB6319" w:rsidRPr="008842CE" w:rsidRDefault="00BB631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9A0F003" w14:textId="77777777" w:rsidR="00BB6319" w:rsidRPr="00E85250" w:rsidRDefault="00BB6319" w:rsidP="00D90640">
      <w:pPr>
        <w:widowControl w:val="0"/>
        <w:spacing w:after="160" w:line="360" w:lineRule="auto"/>
        <w:ind w:firstLine="709"/>
        <w:jc w:val="both"/>
        <w:rPr>
          <w:rFonts w:ascii="GHEA Grapalat" w:hAnsi="GHEA Grapalat"/>
          <w:lang w:val="hy-AM"/>
        </w:rPr>
      </w:pPr>
    </w:p>
    <w:p w14:paraId="3E24712A" w14:textId="77777777" w:rsidR="00BB6319" w:rsidRPr="00D3436F" w:rsidRDefault="00BB6319">
      <w:pPr>
        <w:pStyle w:val="af2"/>
        <w:rPr>
          <w:lang w:val="hy-AM"/>
        </w:rPr>
      </w:pPr>
    </w:p>
  </w:footnote>
  <w:footnote w:id="27">
    <w:p w14:paraId="17163C71" w14:textId="77777777" w:rsidR="00BB6319" w:rsidRPr="00402BC3" w:rsidRDefault="00BB631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B1968E8" w14:textId="77777777" w:rsidR="00BB6319" w:rsidRPr="00552088" w:rsidRDefault="00BB631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8DA6C6A" w14:textId="77777777" w:rsidR="00BB6319" w:rsidRPr="00D3436F" w:rsidRDefault="00BB6319">
      <w:pPr>
        <w:pStyle w:val="af2"/>
        <w:rPr>
          <w:lang w:val="hy-AM"/>
        </w:rPr>
      </w:pPr>
    </w:p>
  </w:footnote>
  <w:footnote w:id="28">
    <w:p w14:paraId="5E7DFA12" w14:textId="77777777" w:rsidR="00BB6319" w:rsidRPr="008842CE" w:rsidRDefault="00BB631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1EF5D08" w14:textId="77777777" w:rsidR="00BB6319" w:rsidRPr="00D3436F" w:rsidRDefault="00BB6319">
      <w:pPr>
        <w:pStyle w:val="af2"/>
        <w:rPr>
          <w:lang w:val="hy-AM"/>
        </w:rPr>
      </w:pPr>
    </w:p>
  </w:footnote>
  <w:footnote w:id="29">
    <w:p w14:paraId="76D0C33C" w14:textId="77777777" w:rsidR="00BB6319" w:rsidRPr="00D3436F" w:rsidRDefault="00BB631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41DED201" w14:textId="77777777" w:rsidR="00BB6319" w:rsidRPr="008842CE" w:rsidRDefault="00BB631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2B37EC" w14:textId="77777777" w:rsidR="00BB6319" w:rsidRPr="00D3436F" w:rsidRDefault="00BB6319">
      <w:pPr>
        <w:pStyle w:val="af2"/>
        <w:rPr>
          <w:lang w:val="hy-AM"/>
        </w:rPr>
      </w:pPr>
    </w:p>
  </w:footnote>
  <w:footnote w:id="31">
    <w:p w14:paraId="410D1E1E" w14:textId="77777777" w:rsidR="00BB6319" w:rsidRPr="008842CE" w:rsidRDefault="00BB6319"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F494662" w14:textId="77777777" w:rsidR="00BB6319" w:rsidRPr="008842CE" w:rsidRDefault="00BB6319"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91DDD24" w14:textId="77777777" w:rsidR="00BB6319" w:rsidRPr="00D3436F" w:rsidRDefault="00BB6319">
      <w:pPr>
        <w:pStyle w:val="af2"/>
        <w:rPr>
          <w:lang w:val="hy-AM"/>
        </w:rPr>
      </w:pPr>
    </w:p>
  </w:footnote>
  <w:footnote w:id="32">
    <w:p w14:paraId="79B9891D" w14:textId="77777777" w:rsidR="00BB6319" w:rsidRPr="00E861BF" w:rsidRDefault="00BB6319"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3">
    <w:p w14:paraId="5DCE11F9" w14:textId="77777777" w:rsidR="00BB6319" w:rsidRPr="00C84B20" w:rsidRDefault="00BB6319" w:rsidP="00B64ECA">
      <w:pPr>
        <w:pStyle w:val="af2"/>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459461C9" w14:textId="77777777" w:rsidR="00BB6319" w:rsidRDefault="00BB6319"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68783E2C" w14:textId="77777777" w:rsidR="00BB6319" w:rsidRPr="00E861BF" w:rsidRDefault="00BB6319"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4">
    <w:p w14:paraId="67F61C3D" w14:textId="77777777" w:rsidR="00BB6319" w:rsidRPr="00E861BF" w:rsidRDefault="00BB6319"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5">
    <w:p w14:paraId="67A62C78" w14:textId="77777777" w:rsidR="00BB6319" w:rsidRPr="008842CE" w:rsidRDefault="00BB6319"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14:paraId="6D04EF67" w14:textId="77777777" w:rsidR="00BB6319" w:rsidRPr="008842CE" w:rsidRDefault="00BB6319"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B42"/>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DBE"/>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775"/>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0FAC"/>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ED2"/>
    <w:rsid w:val="002D02FE"/>
    <w:rsid w:val="002D156F"/>
    <w:rsid w:val="002D1AAA"/>
    <w:rsid w:val="002D1AC3"/>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39A"/>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01F"/>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61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939"/>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582A"/>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54B"/>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38E1"/>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27B"/>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1EC5"/>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0C65"/>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3C63"/>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B74"/>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947"/>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2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B44"/>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978"/>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08B"/>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4F5"/>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15C2"/>
    <w:rsid w:val="00B425F0"/>
    <w:rsid w:val="00B4364F"/>
    <w:rsid w:val="00B4374E"/>
    <w:rsid w:val="00B44A67"/>
    <w:rsid w:val="00B45669"/>
    <w:rsid w:val="00B45BBF"/>
    <w:rsid w:val="00B46279"/>
    <w:rsid w:val="00B46D58"/>
    <w:rsid w:val="00B47535"/>
    <w:rsid w:val="00B4794D"/>
    <w:rsid w:val="00B5006E"/>
    <w:rsid w:val="00B50F8D"/>
    <w:rsid w:val="00B511BC"/>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6BDA"/>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29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36D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46A"/>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19D"/>
    <w:rsid w:val="00D84988"/>
    <w:rsid w:val="00D8563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1DCE"/>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6FAA"/>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484"/>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4BF3"/>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41BB1"/>
  <w15:docId w15:val="{3627FFA0-8039-4ADB-B38B-CF098093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E62484"/>
  </w:style>
  <w:style w:type="character" w:customStyle="1" w:styleId="gmail-ezkurwreuab5ozgtqnkl">
    <w:name w:val="gmail-ezkurwreuab5ozgtqnkl"/>
    <w:basedOn w:val="a0"/>
    <w:rsid w:val="00D85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319569">
      <w:bodyDiv w:val="1"/>
      <w:marLeft w:val="0"/>
      <w:marRight w:val="0"/>
      <w:marTop w:val="0"/>
      <w:marBottom w:val="0"/>
      <w:divBdr>
        <w:top w:val="none" w:sz="0" w:space="0" w:color="auto"/>
        <w:left w:val="none" w:sz="0" w:space="0" w:color="auto"/>
        <w:bottom w:val="none" w:sz="0" w:space="0" w:color="auto"/>
        <w:right w:val="none" w:sz="0" w:space="0" w:color="auto"/>
      </w:divBdr>
      <w:divsChild>
        <w:div w:id="347215811">
          <w:marLeft w:val="0"/>
          <w:marRight w:val="0"/>
          <w:marTop w:val="0"/>
          <w:marBottom w:val="0"/>
          <w:divBdr>
            <w:top w:val="none" w:sz="0" w:space="0" w:color="auto"/>
            <w:left w:val="none" w:sz="0" w:space="0" w:color="auto"/>
            <w:bottom w:val="none" w:sz="0" w:space="0" w:color="auto"/>
            <w:right w:val="none" w:sz="0" w:space="0" w:color="auto"/>
          </w:divBdr>
          <w:divsChild>
            <w:div w:id="66960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DE77C-E15A-4F7D-ABAB-E25E7A4D4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19475</Words>
  <Characters>111014</Characters>
  <Application>Microsoft Office Word</Application>
  <DocSecurity>0</DocSecurity>
  <Lines>925</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130229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23</cp:revision>
  <cp:lastPrinted>2018-02-16T07:12:00Z</cp:lastPrinted>
  <dcterms:created xsi:type="dcterms:W3CDTF">2024-06-27T07:42:00Z</dcterms:created>
  <dcterms:modified xsi:type="dcterms:W3CDTF">2024-07-12T13:13:00Z</dcterms:modified>
</cp:coreProperties>
</file>